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73CB0" w:rsidRPr="009044F1" w:rsidRDefault="0023034C" w:rsidP="00673CB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ОБ ОТКРЫТОМ </w:t>
      </w:r>
      <w:r w:rsidR="00673CB0" w:rsidRPr="009044F1">
        <w:rPr>
          <w:rFonts w:ascii="GHEA Grapalat" w:hAnsi="GHEA Grapalat"/>
          <w:i w:val="0"/>
          <w:sz w:val="24"/>
          <w:szCs w:val="24"/>
        </w:rPr>
        <w:t>КОНКУРСЕ</w:t>
      </w:r>
    </w:p>
    <w:p w:rsidR="00673CB0"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0023034C" w:rsidRPr="0023034C">
        <w:rPr>
          <w:rFonts w:ascii="GHEA Grapalat" w:hAnsi="GHEA Grapalat"/>
          <w:i w:val="0"/>
          <w:sz w:val="24"/>
          <w:szCs w:val="24"/>
        </w:rPr>
        <w:t>16</w:t>
      </w:r>
      <w:r>
        <w:rPr>
          <w:rFonts w:ascii="GHEA Grapalat" w:hAnsi="GHEA Grapalat"/>
          <w:i w:val="0"/>
          <w:sz w:val="24"/>
          <w:szCs w:val="24"/>
        </w:rPr>
        <w:t>.</w:t>
      </w:r>
      <w:r w:rsidR="00E82F15" w:rsidRPr="00E82F15">
        <w:rPr>
          <w:rFonts w:ascii="GHEA Grapalat" w:hAnsi="GHEA Grapalat"/>
          <w:i w:val="0"/>
          <w:sz w:val="24"/>
          <w:szCs w:val="24"/>
        </w:rPr>
        <w:t>07</w:t>
      </w:r>
      <w:r w:rsidR="003718AA">
        <w:rPr>
          <w:rFonts w:ascii="GHEA Grapalat" w:hAnsi="GHEA Grapalat"/>
          <w:i w:val="0"/>
          <w:sz w:val="24"/>
          <w:szCs w:val="24"/>
        </w:rPr>
        <w:t>.20</w:t>
      </w:r>
      <w:r w:rsidR="00E82F15" w:rsidRPr="00E82F15">
        <w:rPr>
          <w:rFonts w:ascii="GHEA Grapalat" w:hAnsi="GHEA Grapalat"/>
          <w:i w:val="0"/>
          <w:sz w:val="24"/>
          <w:szCs w:val="24"/>
        </w:rPr>
        <w:t>25</w:t>
      </w:r>
      <w:r w:rsidRPr="0029315D">
        <w:rPr>
          <w:rFonts w:ascii="GHEA Grapalat" w:hAnsi="GHEA Grapalat"/>
          <w:i w:val="0"/>
          <w:sz w:val="24"/>
          <w:szCs w:val="24"/>
        </w:rPr>
        <w:t xml:space="preserve"> года "N </w:t>
      </w:r>
      <w:r w:rsidR="0023034C" w:rsidRPr="0023034C">
        <w:rPr>
          <w:rFonts w:ascii="GHEA Grapalat" w:hAnsi="GHEA Grapalat"/>
          <w:i w:val="0"/>
          <w:sz w:val="24"/>
          <w:szCs w:val="24"/>
        </w:rPr>
        <w:t>1</w:t>
      </w:r>
      <w:r w:rsidRPr="0029315D">
        <w:rPr>
          <w:rFonts w:ascii="GHEA Grapalat" w:hAnsi="GHEA Grapalat"/>
          <w:i w:val="0"/>
          <w:sz w:val="24"/>
          <w:szCs w:val="24"/>
        </w:rPr>
        <w:t>"</w:t>
      </w:r>
      <w:r w:rsidRPr="009044F1">
        <w:rPr>
          <w:rFonts w:ascii="GHEA Grapalat" w:hAnsi="GHEA Grapalat"/>
          <w:i w:val="0"/>
          <w:sz w:val="24"/>
          <w:szCs w:val="24"/>
        </w:rPr>
        <w:t xml:space="preserve"> </w:t>
      </w:r>
    </w:p>
    <w:p w:rsidR="00673CB0" w:rsidRDefault="00673CB0" w:rsidP="00673CB0">
      <w:pPr>
        <w:ind w:firstLine="720"/>
        <w:jc w:val="center"/>
        <w:rPr>
          <w:rFonts w:ascii="GHEA Grapalat" w:hAnsi="GHEA Grapalat"/>
          <w:b/>
          <w:i/>
          <w:sz w:val="22"/>
          <w:szCs w:val="22"/>
          <w:lang w:val="af-ZA" w:eastAsia="en-US" w:bidi="ar-SA"/>
        </w:rPr>
      </w:pPr>
      <w:r>
        <w:rPr>
          <w:rFonts w:ascii="GHEA Grapalat" w:hAnsi="GHEA Grapalat"/>
        </w:rPr>
        <w:t>Код процедуры</w:t>
      </w:r>
      <w:r w:rsidRPr="004775ED">
        <w:rPr>
          <w:rFonts w:ascii="GHEA Grapalat" w:hAnsi="GHEA Grapalat"/>
        </w:rPr>
        <w:t xml:space="preserve"> </w:t>
      </w:r>
      <w:r w:rsidR="0023034C">
        <w:rPr>
          <w:rFonts w:ascii="Arial" w:hAnsi="Arial" w:cs="Arial"/>
          <w:b/>
        </w:rPr>
        <w:t>ԳՀ-ԲՄԽԾՁԲ-2025/02</w:t>
      </w:r>
    </w:p>
    <w:p w:rsidR="0018442B" w:rsidRPr="009044F1" w:rsidRDefault="0018442B" w:rsidP="00673CB0">
      <w:pPr>
        <w:ind w:firstLine="720"/>
        <w:jc w:val="center"/>
        <w:rPr>
          <w:rFonts w:ascii="GHEA Grapalat" w:hAnsi="GHEA Grapalat"/>
          <w:i/>
        </w:rPr>
      </w:pPr>
    </w:p>
    <w:p w:rsidR="00673CB0" w:rsidRPr="009044F1" w:rsidRDefault="00673CB0" w:rsidP="00673CB0">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CC3BF8">
        <w:rPr>
          <w:rFonts w:ascii="GHEA Grapalat" w:hAnsi="GHEA Grapalat"/>
          <w:i w:val="0"/>
          <w:sz w:val="24"/>
          <w:szCs w:val="24"/>
        </w:rPr>
        <w:t xml:space="preserve">Открытый </w:t>
      </w:r>
      <w:r w:rsidRPr="008030B6">
        <w:rPr>
          <w:rFonts w:ascii="GHEA Grapalat" w:hAnsi="GHEA Grapalat"/>
          <w:i w:val="0"/>
          <w:sz w:val="24"/>
          <w:szCs w:val="24"/>
        </w:rPr>
        <w:t>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673CB0" w:rsidRPr="00056475" w:rsidRDefault="00673CB0" w:rsidP="00673CB0">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718AA" w:rsidRPr="00035360" w:rsidRDefault="003718AA" w:rsidP="003718AA">
      <w:pPr>
        <w:pStyle w:val="BodyTextIndent"/>
        <w:widowControl w:val="0"/>
        <w:spacing w:after="160"/>
        <w:ind w:firstLine="567"/>
        <w:rPr>
          <w:rFonts w:ascii="GHEA Grapalat" w:hAnsi="GHEA Grapalat"/>
          <w:i w:val="0"/>
          <w:spacing w:val="6"/>
          <w:sz w:val="24"/>
          <w:szCs w:val="24"/>
        </w:rPr>
      </w:pPr>
      <w:r>
        <w:rPr>
          <w:rFonts w:ascii="GHEA Grapalat" w:hAnsi="GHEA Grapalat"/>
          <w:i w:val="0"/>
          <w:sz w:val="24"/>
          <w:szCs w:val="24"/>
        </w:rPr>
        <w:t xml:space="preserve">Заявки на </w:t>
      </w:r>
      <w:r w:rsidRPr="00D85563">
        <w:rPr>
          <w:rFonts w:ascii="GHEA Grapalat" w:hAnsi="GHEA Grapalat"/>
          <w:i w:val="0"/>
          <w:sz w:val="24"/>
          <w:szCs w:val="24"/>
        </w:rPr>
        <w:t xml:space="preserve">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E64120">
        <w:rPr>
          <w:rFonts w:ascii="GHEA Grapalat" w:hAnsi="GHEA Grapalat"/>
          <w:b/>
          <w:i w:val="0"/>
          <w:sz w:val="24"/>
          <w:szCs w:val="24"/>
        </w:rPr>
        <w:t>12:00</w:t>
      </w:r>
      <w:r w:rsidR="00E82F15">
        <w:rPr>
          <w:rFonts w:ascii="GHEA Grapalat" w:hAnsi="GHEA Grapalat"/>
          <w:b/>
          <w:i w:val="0"/>
          <w:sz w:val="24"/>
          <w:szCs w:val="24"/>
        </w:rPr>
        <w:t xml:space="preserve"> часов </w:t>
      </w:r>
      <w:r w:rsidR="0023034C">
        <w:rPr>
          <w:rFonts w:ascii="GHEA Grapalat" w:hAnsi="GHEA Grapalat"/>
          <w:b/>
          <w:i w:val="0"/>
          <w:sz w:val="24"/>
          <w:szCs w:val="24"/>
        </w:rPr>
        <w:t xml:space="preserve">42-го </w:t>
      </w:r>
      <w:r w:rsidRPr="00D85563">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3718AA" w:rsidRPr="00E73362" w:rsidRDefault="003718AA" w:rsidP="003718AA">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0018442B">
        <w:rPr>
          <w:rFonts w:ascii="GHEA Grapalat" w:hAnsi="GHEA Grapalat"/>
          <w:b/>
          <w:i w:val="0"/>
          <w:sz w:val="24"/>
          <w:szCs w:val="24"/>
        </w:rPr>
        <w:t xml:space="preserve">, в  </w:t>
      </w:r>
      <w:r w:rsidR="00E64120">
        <w:rPr>
          <w:rFonts w:ascii="GHEA Grapalat" w:hAnsi="GHEA Grapalat"/>
          <w:b/>
          <w:i w:val="0"/>
          <w:sz w:val="24"/>
          <w:szCs w:val="24"/>
        </w:rPr>
        <w:t>12:00</w:t>
      </w:r>
      <w:r w:rsidRPr="00E73362">
        <w:rPr>
          <w:rFonts w:ascii="GHEA Grapalat" w:hAnsi="GHEA Grapalat"/>
          <w:b/>
          <w:i w:val="0"/>
          <w:sz w:val="24"/>
          <w:szCs w:val="24"/>
        </w:rPr>
        <w:t xml:space="preserve"> </w:t>
      </w:r>
      <w:r w:rsidRPr="00954701">
        <w:rPr>
          <w:rFonts w:ascii="GHEA Grapalat" w:hAnsi="GHEA Grapalat"/>
          <w:b/>
          <w:i w:val="0"/>
          <w:sz w:val="24"/>
          <w:szCs w:val="24"/>
        </w:rPr>
        <w:t xml:space="preserve">часов </w:t>
      </w:r>
      <w:r w:rsidR="007F08B2" w:rsidRPr="00954701">
        <w:rPr>
          <w:rFonts w:ascii="GHEA Grapalat" w:hAnsi="GHEA Grapalat"/>
          <w:b/>
          <w:i w:val="0"/>
          <w:sz w:val="24"/>
          <w:szCs w:val="24"/>
        </w:rPr>
        <w:t xml:space="preserve"> </w:t>
      </w:r>
      <w:r w:rsidR="0023034C" w:rsidRPr="0023034C">
        <w:rPr>
          <w:rFonts w:ascii="GHEA Grapalat" w:hAnsi="GHEA Grapalat"/>
          <w:b/>
          <w:i w:val="0"/>
          <w:sz w:val="24"/>
          <w:szCs w:val="24"/>
        </w:rPr>
        <w:t>27</w:t>
      </w:r>
      <w:r w:rsidR="00954701" w:rsidRPr="00954701">
        <w:rPr>
          <w:rFonts w:ascii="GHEA Grapalat" w:hAnsi="GHEA Grapalat"/>
          <w:b/>
          <w:i w:val="0"/>
          <w:sz w:val="24"/>
          <w:szCs w:val="24"/>
        </w:rPr>
        <w:t>.</w:t>
      </w:r>
      <w:r w:rsidR="00E82F15" w:rsidRPr="00E82F15">
        <w:rPr>
          <w:rFonts w:ascii="GHEA Grapalat" w:hAnsi="GHEA Grapalat"/>
          <w:b/>
          <w:i w:val="0"/>
          <w:sz w:val="24"/>
          <w:szCs w:val="24"/>
        </w:rPr>
        <w:t>0</w:t>
      </w:r>
      <w:r w:rsidR="0023034C" w:rsidRPr="0023034C">
        <w:rPr>
          <w:rFonts w:ascii="GHEA Grapalat" w:hAnsi="GHEA Grapalat"/>
          <w:b/>
          <w:i w:val="0"/>
          <w:sz w:val="24"/>
          <w:szCs w:val="24"/>
        </w:rPr>
        <w:t>8</w:t>
      </w:r>
      <w:r w:rsidRPr="00954701">
        <w:rPr>
          <w:rFonts w:ascii="GHEA Grapalat" w:hAnsi="GHEA Grapalat"/>
          <w:b/>
          <w:i w:val="0"/>
          <w:sz w:val="24"/>
          <w:szCs w:val="24"/>
        </w:rPr>
        <w:t>.202</w:t>
      </w:r>
      <w:r w:rsidR="00E82F15" w:rsidRPr="00E82F15">
        <w:rPr>
          <w:rFonts w:ascii="GHEA Grapalat" w:hAnsi="GHEA Grapalat"/>
          <w:b/>
          <w:i w:val="0"/>
          <w:sz w:val="24"/>
          <w:szCs w:val="24"/>
        </w:rPr>
        <w:t>5</w:t>
      </w:r>
      <w:r w:rsidRPr="00954701">
        <w:rPr>
          <w:rFonts w:ascii="GHEA Grapalat" w:hAnsi="GHEA Grapalat"/>
          <w:b/>
          <w:i w:val="0"/>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законом РА "О закупках" и гражданским процессуальным </w:t>
      </w:r>
      <w:r w:rsidRPr="00130CD2">
        <w:rPr>
          <w:rFonts w:ascii="GHEA Grapalat" w:hAnsi="GHEA Grapalat"/>
          <w:i w:val="0"/>
          <w:sz w:val="24"/>
          <w:szCs w:val="24"/>
        </w:rPr>
        <w:lastRenderedPageBreak/>
        <w:t>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3718AA" w:rsidRPr="004B506B" w:rsidRDefault="00E82F15" w:rsidP="003718AA">
      <w:pPr>
        <w:pStyle w:val="BodyTextIndent"/>
        <w:widowControl w:val="0"/>
        <w:spacing w:after="160" w:line="240" w:lineRule="auto"/>
        <w:ind w:firstLine="567"/>
        <w:rPr>
          <w:rFonts w:ascii="GHEA Grapalat" w:hAnsi="GHEA Grapalat"/>
          <w:i w:val="0"/>
          <w:sz w:val="24"/>
          <w:szCs w:val="24"/>
        </w:rPr>
      </w:pPr>
      <w:r>
        <w:rPr>
          <w:rFonts w:ascii="GHEA Grapalat" w:hAnsi="GHEA Grapalat"/>
          <w:b/>
          <w:u w:val="single"/>
          <w:lang w:bidi="ar-SA"/>
        </w:rPr>
        <w:t>А. Николаян</w:t>
      </w:r>
    </w:p>
    <w:p w:rsidR="003718AA" w:rsidRPr="00AF4D08" w:rsidRDefault="003718AA" w:rsidP="003718AA">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w:t>
      </w:r>
      <w:r w:rsidR="00E82F15">
        <w:rPr>
          <w:rFonts w:ascii="GHEA Grapalat" w:hAnsi="GHEA Grapalat" w:cs="Arial"/>
          <w:b/>
          <w:i/>
          <w:sz w:val="22"/>
          <w:szCs w:val="20"/>
          <w:lang w:val="af-ZA" w:bidi="ar-SA"/>
        </w:rPr>
        <w:t>98680128</w:t>
      </w:r>
    </w:p>
    <w:p w:rsidR="003718AA" w:rsidRPr="00AF4D08" w:rsidRDefault="003718AA" w:rsidP="003718AA">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3718AA" w:rsidRPr="00AF4D08" w:rsidRDefault="003718AA" w:rsidP="003718AA">
      <w:pPr>
        <w:spacing w:after="160"/>
        <w:jc w:val="both"/>
        <w:rPr>
          <w:rFonts w:ascii="GHEA Grapalat" w:hAnsi="GHEA Grapalat"/>
          <w:b/>
          <w:u w:val="single"/>
          <w:lang w:bidi="ar-SA"/>
        </w:rPr>
      </w:pPr>
    </w:p>
    <w:p w:rsidR="003718AA" w:rsidRPr="00AF4D08" w:rsidRDefault="003718AA" w:rsidP="003718AA">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Pr="0003403D" w:rsidRDefault="003718AA"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3718AA" w:rsidRPr="009044F1" w:rsidRDefault="003718AA" w:rsidP="003718AA">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3718AA" w:rsidRPr="003718AA" w:rsidRDefault="003718AA" w:rsidP="003718AA">
      <w:pPr>
        <w:ind w:firstLine="720"/>
        <w:jc w:val="right"/>
        <w:rPr>
          <w:rFonts w:ascii="GHEA Grapalat" w:hAnsi="GHEA Grapalat"/>
          <w:sz w:val="20"/>
          <w:szCs w:val="20"/>
          <w:lang w:eastAsia="en-US" w:bidi="ar-SA"/>
        </w:rPr>
      </w:pPr>
      <w:r w:rsidRPr="009044F1">
        <w:rPr>
          <w:rFonts w:ascii="GHEA Grapalat" w:hAnsi="GHEA Grapalat"/>
        </w:rPr>
        <w:t xml:space="preserve">Решением Оценочной комиссии </w:t>
      </w:r>
      <w:r w:rsidR="00CC3BF8">
        <w:rPr>
          <w:rFonts w:ascii="GHEA Grapalat" w:hAnsi="GHEA Grapalat"/>
        </w:rPr>
        <w:t xml:space="preserve">Открытый </w:t>
      </w:r>
      <w:r w:rsidRPr="008030B6">
        <w:rPr>
          <w:rFonts w:ascii="GHEA Grapalat" w:hAnsi="GHEA Grapalat"/>
        </w:rPr>
        <w:t>конкурс</w:t>
      </w:r>
      <w:r w:rsidRPr="00572F2B">
        <w:rPr>
          <w:rFonts w:ascii="GHEA Grapalat" w:hAnsi="GHEA Grapalat"/>
        </w:rPr>
        <w:br/>
      </w:r>
      <w:r w:rsidRPr="009044F1">
        <w:rPr>
          <w:rFonts w:ascii="GHEA Grapalat" w:hAnsi="GHEA Grapalat"/>
        </w:rPr>
        <w:t xml:space="preserve">под кодом </w:t>
      </w:r>
      <w:r w:rsidR="0023034C">
        <w:rPr>
          <w:rFonts w:ascii="Arial" w:hAnsi="Arial" w:cs="Arial"/>
          <w:b/>
          <w:i/>
          <w:sz w:val="22"/>
          <w:szCs w:val="22"/>
          <w:lang w:val="af-ZA" w:eastAsia="en-US" w:bidi="ar-SA"/>
        </w:rPr>
        <w:t>ԳՀ-ԲՄԽԾՁԲ-2025/02</w:t>
      </w:r>
    </w:p>
    <w:p w:rsidR="003718AA" w:rsidRPr="009044F1" w:rsidRDefault="003718AA" w:rsidP="003718AA">
      <w:pPr>
        <w:ind w:firstLine="720"/>
        <w:jc w:val="right"/>
        <w:rPr>
          <w:rFonts w:ascii="GHEA Grapalat" w:hAnsi="GHEA Grapalat"/>
        </w:rPr>
      </w:pPr>
      <w:r w:rsidRPr="0029315D">
        <w:rPr>
          <w:rFonts w:ascii="GHEA Grapalat" w:hAnsi="GHEA Grapalat"/>
          <w:b/>
        </w:rPr>
        <w:t xml:space="preserve">№ </w:t>
      </w:r>
      <w:r w:rsidR="0023034C" w:rsidRPr="002C30F5">
        <w:rPr>
          <w:rFonts w:ascii="GHEA Grapalat" w:hAnsi="GHEA Grapalat"/>
          <w:b/>
        </w:rPr>
        <w:t>1</w:t>
      </w:r>
      <w:r w:rsidRPr="0029315D">
        <w:rPr>
          <w:rFonts w:ascii="GHEA Grapalat" w:hAnsi="GHEA Grapalat"/>
          <w:b/>
        </w:rPr>
        <w:t xml:space="preserve">  от   </w:t>
      </w:r>
      <w:r w:rsidR="0023034C" w:rsidRPr="002C30F5">
        <w:rPr>
          <w:rFonts w:ascii="GHEA Grapalat" w:hAnsi="GHEA Grapalat"/>
          <w:b/>
        </w:rPr>
        <w:t>16</w:t>
      </w:r>
      <w:r w:rsidR="0018442B">
        <w:rPr>
          <w:rFonts w:ascii="GHEA Grapalat" w:hAnsi="GHEA Grapalat"/>
          <w:b/>
        </w:rPr>
        <w:t>.0</w:t>
      </w:r>
      <w:r w:rsidR="00E82F15" w:rsidRPr="0003403D">
        <w:rPr>
          <w:rFonts w:ascii="GHEA Grapalat" w:hAnsi="GHEA Grapalat"/>
          <w:b/>
        </w:rPr>
        <w:t>7</w:t>
      </w:r>
      <w:r w:rsidRPr="0029315D">
        <w:rPr>
          <w:rFonts w:ascii="GHEA Grapalat" w:hAnsi="GHEA Grapalat"/>
          <w:b/>
        </w:rPr>
        <w:t>.</w:t>
      </w:r>
      <w:r>
        <w:rPr>
          <w:rFonts w:ascii="GHEA Grapalat" w:hAnsi="GHEA Grapalat"/>
          <w:b/>
        </w:rPr>
        <w:t>202</w:t>
      </w:r>
      <w:r w:rsidR="00E82F15" w:rsidRPr="0003403D">
        <w:rPr>
          <w:rFonts w:ascii="GHEA Grapalat" w:hAnsi="GHEA Grapalat"/>
          <w:b/>
        </w:rPr>
        <w:t>5</w:t>
      </w:r>
      <w:r w:rsidRPr="0029315D">
        <w:rPr>
          <w:rFonts w:ascii="GHEA Grapalat" w:hAnsi="GHEA Grapalat"/>
          <w:b/>
        </w:rPr>
        <w:t>г</w:t>
      </w:r>
    </w:p>
    <w:p w:rsidR="003718AA" w:rsidRPr="009044F1"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Pr="009044F1" w:rsidRDefault="003718AA" w:rsidP="003718AA">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9044F1" w:rsidRDefault="003718AA" w:rsidP="003718AA">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29315D" w:rsidRDefault="003718AA" w:rsidP="003718AA">
      <w:pPr>
        <w:pStyle w:val="BodyText"/>
        <w:widowControl w:val="0"/>
        <w:spacing w:after="160"/>
        <w:ind w:right="-7"/>
        <w:jc w:val="center"/>
        <w:rPr>
          <w:rFonts w:ascii="GHEA Grapalat" w:hAnsi="GHEA Grapalat"/>
          <w:b/>
        </w:rPr>
      </w:pPr>
      <w:r w:rsidRPr="006B5871">
        <w:rPr>
          <w:rFonts w:ascii="GHEA Grapalat" w:hAnsi="GHEA Grapalat"/>
          <w:b/>
        </w:rPr>
        <w:t xml:space="preserve">НА </w:t>
      </w:r>
      <w:r w:rsidR="0018442B" w:rsidRPr="0018442B">
        <w:rPr>
          <w:rFonts w:ascii="GHEA Grapalat" w:hAnsi="GHEA Grapalat"/>
          <w:b/>
        </w:rPr>
        <w:t>СРОЧНО</w:t>
      </w:r>
      <w:r w:rsidR="0018442B" w:rsidRPr="006B5871">
        <w:rPr>
          <w:rFonts w:ascii="GHEA Grapalat" w:hAnsi="GHEA Grapalat"/>
          <w:b/>
        </w:rPr>
        <w:t xml:space="preserve"> </w:t>
      </w:r>
      <w:r w:rsidR="0018442B" w:rsidRPr="0018442B">
        <w:rPr>
          <w:rFonts w:ascii="GHEA Grapalat" w:hAnsi="GHEA Grapalat"/>
          <w:b/>
        </w:rPr>
        <w:t xml:space="preserve"> </w:t>
      </w:r>
      <w:r w:rsidRPr="006B5871">
        <w:rPr>
          <w:rFonts w:ascii="GHEA Grapalat" w:hAnsi="GHEA Grapalat"/>
          <w:b/>
        </w:rPr>
        <w:t>ОТКРЫТЫЙ КОНКУРС</w:t>
      </w:r>
      <w:r w:rsidRPr="0018442B">
        <w:rPr>
          <w:rFonts w:ascii="GHEA Grapalat" w:hAnsi="GHEA Grapalat"/>
          <w:b/>
        </w:rPr>
        <w:t xml:space="preserve">, </w:t>
      </w:r>
      <w:r w:rsidRPr="0029315D">
        <w:rPr>
          <w:rFonts w:ascii="GHEA Grapalat" w:hAnsi="GHEA Grapalat"/>
          <w:b/>
        </w:rPr>
        <w:t>ОБЪЯВЛЕННЫЙ С ЦЕЛЬЮ ПРИОБРЕТЕНИЯ "</w:t>
      </w:r>
      <w:r w:rsidRPr="006970B0">
        <w:rPr>
          <w:rFonts w:ascii="GHEA Grapalat" w:hAnsi="GHEA Grapalat"/>
          <w:b/>
        </w:rPr>
        <w:t xml:space="preserve"> </w:t>
      </w:r>
      <w:r w:rsidRPr="00D7367C">
        <w:rPr>
          <w:rFonts w:ascii="GHEA Grapalat" w:hAnsi="GHEA Grapalat"/>
          <w:b/>
        </w:rPr>
        <w:t>подготовка проектно-сметной документации</w:t>
      </w:r>
      <w:r w:rsidRPr="0029315D">
        <w:rPr>
          <w:rFonts w:ascii="GHEA Grapalat" w:hAnsi="GHEA Grapalat"/>
          <w:b/>
        </w:rPr>
        <w:t xml:space="preserve"> " ДЛЯ НУЖД " Гарнинский муниципалитет</w:t>
      </w:r>
      <w:r w:rsidRPr="00297B13">
        <w:rPr>
          <w:rFonts w:ascii="GHEA Grapalat" w:hAnsi="GHEA Grapalat"/>
          <w:b/>
        </w:rPr>
        <w:t xml:space="preserve"> </w:t>
      </w:r>
      <w:r w:rsidRPr="0029315D">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3718AA" w:rsidRDefault="00160AE4" w:rsidP="003718AA">
      <w:pPr>
        <w:widowControl w:val="0"/>
        <w:spacing w:after="160"/>
        <w:jc w:val="center"/>
        <w:rPr>
          <w:rFonts w:ascii="GHEA Grapalat" w:hAnsi="GHEA Grapalat"/>
          <w:b/>
        </w:rPr>
      </w:pPr>
      <w:r w:rsidRPr="009044F1">
        <w:rPr>
          <w:rFonts w:ascii="GHEA Grapalat" w:hAnsi="GHEA Grapalat"/>
          <w:b/>
        </w:rPr>
        <w:lastRenderedPageBreak/>
        <w:t>СОДЕРЖАНИЕ</w:t>
      </w:r>
    </w:p>
    <w:p w:rsidR="003718AA" w:rsidRPr="0029315D" w:rsidRDefault="003718AA" w:rsidP="003718AA">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rsidR="003718AA" w:rsidRPr="0029315D" w:rsidRDefault="003718AA" w:rsidP="003718AA">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2C30F5">
        <w:rPr>
          <w:rFonts w:ascii="GHEA Grapalat" w:hAnsi="GHEA Grapalat"/>
          <w:b/>
        </w:rPr>
        <w:t xml:space="preserve">ОТКРЫТЫЙ </w:t>
      </w:r>
      <w:r w:rsidRPr="009044F1">
        <w:rPr>
          <w:rFonts w:ascii="GHEA Grapalat" w:hAnsi="GHEA Grapalat"/>
          <w:b/>
        </w:rPr>
        <w:t>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Default="00096865" w:rsidP="0002289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3718AA" w:rsidRDefault="003718AA" w:rsidP="00022898">
      <w:pPr>
        <w:widowControl w:val="0"/>
        <w:tabs>
          <w:tab w:val="left" w:pos="1134"/>
        </w:tabs>
        <w:spacing w:after="160"/>
        <w:ind w:left="1134" w:hanging="567"/>
        <w:jc w:val="both"/>
        <w:rPr>
          <w:rFonts w:ascii="GHEA Grapalat" w:hAnsi="GHEA Grapalat"/>
        </w:rPr>
      </w:pPr>
    </w:p>
    <w:p w:rsidR="003718AA" w:rsidRPr="00022898" w:rsidRDefault="003718AA" w:rsidP="00022898">
      <w:pPr>
        <w:widowControl w:val="0"/>
        <w:tabs>
          <w:tab w:val="left" w:pos="1134"/>
        </w:tabs>
        <w:spacing w:after="160"/>
        <w:ind w:left="1134" w:hanging="567"/>
        <w:jc w:val="both"/>
        <w:rPr>
          <w:rFonts w:ascii="GHEA Grapalat" w:hAnsi="GHEA Grapalat"/>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w:t>
      </w:r>
      <w:r w:rsidR="0018442B" w:rsidRPr="0018442B">
        <w:rPr>
          <w:rFonts w:ascii="GHEA Grapalat" w:hAnsi="GHEA Grapalat"/>
          <w:b/>
        </w:rPr>
        <w:t xml:space="preserve"> </w:t>
      </w:r>
      <w:r w:rsidR="00CC3BF8">
        <w:rPr>
          <w:rFonts w:ascii="GHEA Grapalat" w:hAnsi="GHEA Grapalat"/>
          <w:b/>
        </w:rPr>
        <w:t xml:space="preserve">Открытый </w:t>
      </w:r>
      <w:r w:rsidRPr="009044F1">
        <w:rPr>
          <w:rFonts w:ascii="GHEA Grapalat" w:hAnsi="GHEA Grapalat"/>
          <w:b/>
        </w:rPr>
        <w:t>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8442B" w:rsidRPr="0018442B">
        <w:rPr>
          <w:rFonts w:ascii="GHEA Grapalat" w:hAnsi="GHEA Grapalat"/>
          <w:spacing w:val="-6"/>
        </w:rPr>
        <w:t xml:space="preserve">Срочный </w:t>
      </w:r>
      <w:r w:rsidR="00096865" w:rsidRPr="006D2DF7">
        <w:rPr>
          <w:rFonts w:ascii="GHEA Grapalat" w:hAnsi="GHEA Grapalat"/>
          <w:spacing w:val="-6"/>
        </w:rPr>
        <w:t xml:space="preserve">открытом конкурсе, проводимом под кодом </w:t>
      </w:r>
      <w:r w:rsidR="0023034C">
        <w:rPr>
          <w:rFonts w:ascii="Arial" w:hAnsi="Arial" w:cs="Arial"/>
          <w:spacing w:val="-6"/>
        </w:rPr>
        <w:t>ԳՀ-ԲՄԽԾՁԲ-2025/02</w:t>
      </w:r>
      <w:r w:rsidR="00E82F15" w:rsidRPr="00E82F15">
        <w:rPr>
          <w:rFonts w:ascii="GHEA Grapalat" w:hAnsi="GHEA Grapalat"/>
          <w:spacing w:val="-6"/>
        </w:rPr>
        <w:t xml:space="preserve"> </w:t>
      </w:r>
      <w:r w:rsidR="00096865" w:rsidRPr="006D2DF7">
        <w:rPr>
          <w:rFonts w:ascii="GHEA Grapalat" w:hAnsi="GHEA Grapalat"/>
          <w:spacing w:val="-6"/>
        </w:rPr>
        <w:t>(далее — процедура).</w:t>
      </w:r>
    </w:p>
    <w:p w:rsidR="003718A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p>
    <w:p w:rsidR="00096865" w:rsidRPr="000B2CFA" w:rsidRDefault="00096865" w:rsidP="003718AA">
      <w:pPr>
        <w:widowControl w:val="0"/>
        <w:spacing w:after="160"/>
        <w:jc w:val="both"/>
        <w:rPr>
          <w:rFonts w:ascii="GHEA Grapalat" w:hAnsi="GHEA Grapalat"/>
        </w:rPr>
      </w:pPr>
      <w:r w:rsidRPr="000B2CFA">
        <w:rPr>
          <w:rFonts w:ascii="GHEA Grapalat" w:hAnsi="GHEA Grapalat"/>
        </w:rPr>
        <w:t xml:space="preserve"> "</w:t>
      </w:r>
      <w:r w:rsidR="003718AA"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18AA"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3718AA" w:rsidRPr="003718AA">
        <w:rPr>
          <w:rFonts w:ascii="GHEA Grapalat" w:hAnsi="GHEA Grapalat"/>
          <w:b/>
          <w:i/>
          <w:lang w:val="af-ZA" w:eastAsia="en-US" w:bidi="ar-SA"/>
        </w:rPr>
        <w:t xml:space="preserve"> </w:t>
      </w:r>
      <w:r w:rsidR="003718AA" w:rsidRPr="005A0AE0">
        <w:rPr>
          <w:rFonts w:ascii="GHEA Grapalat" w:hAnsi="GHEA Grapalat"/>
          <w:b/>
          <w:i/>
          <w:lang w:val="af-ZA" w:eastAsia="en-US" w:bidi="ar-SA"/>
        </w:rPr>
        <w:t>garnihamaynq@mail.ru</w:t>
      </w:r>
      <w:r w:rsidR="003718AA"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3718AA" w:rsidRPr="003718AA" w:rsidRDefault="00845AA5" w:rsidP="003718AA">
      <w:pPr>
        <w:pStyle w:val="Heading3"/>
        <w:keepNext w:val="0"/>
        <w:widowControl w:val="0"/>
        <w:tabs>
          <w:tab w:val="left" w:pos="1134"/>
        </w:tabs>
        <w:spacing w:after="160" w:line="240" w:lineRule="auto"/>
        <w:ind w:firstLine="567"/>
        <w:jc w:val="both"/>
        <w:rPr>
          <w:rFonts w:ascii="GHEA Grapalat" w:hAnsi="GHEA Grapalat"/>
          <w:b/>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718AA" w:rsidRPr="009044F1">
        <w:rPr>
          <w:rFonts w:ascii="GHEA Grapalat" w:hAnsi="GHEA Grapalat"/>
          <w:i w:val="0"/>
          <w:sz w:val="24"/>
          <w:szCs w:val="24"/>
        </w:rPr>
        <w:t>Предметом закупки является приобретение "</w:t>
      </w:r>
      <w:r w:rsidR="003718AA" w:rsidRPr="00D7367C">
        <w:rPr>
          <w:rFonts w:ascii="GHEA Grapalat" w:hAnsi="GHEA Grapalat"/>
          <w:b/>
          <w:i w:val="0"/>
          <w:sz w:val="24"/>
          <w:szCs w:val="24"/>
        </w:rPr>
        <w:t>подготовка проектно-сметной документации</w:t>
      </w:r>
      <w:r w:rsidR="003718AA" w:rsidRPr="009044F1">
        <w:rPr>
          <w:rFonts w:ascii="GHEA Grapalat" w:hAnsi="GHEA Grapalat"/>
          <w:i w:val="0"/>
          <w:sz w:val="24"/>
          <w:szCs w:val="24"/>
        </w:rPr>
        <w:t xml:space="preserve">" (далее — также </w:t>
      </w:r>
      <w:r w:rsidR="003718AA">
        <w:rPr>
          <w:rFonts w:ascii="GHEA Grapalat" w:hAnsi="GHEA Grapalat"/>
          <w:i w:val="0"/>
          <w:sz w:val="24"/>
          <w:szCs w:val="24"/>
        </w:rPr>
        <w:t>услуга</w:t>
      </w:r>
      <w:r w:rsidR="003718AA" w:rsidRPr="009044F1">
        <w:rPr>
          <w:rFonts w:ascii="GHEA Grapalat" w:hAnsi="GHEA Grapalat"/>
          <w:i w:val="0"/>
          <w:sz w:val="24"/>
          <w:szCs w:val="24"/>
        </w:rPr>
        <w:t>) для нужд "</w:t>
      </w:r>
      <w:r w:rsidR="003718AA" w:rsidRPr="003718AA">
        <w:rPr>
          <w:rFonts w:ascii="GHEA Grapalat" w:hAnsi="GHEA Grapalat"/>
          <w:b/>
          <w:i w:val="0"/>
          <w:sz w:val="24"/>
          <w:szCs w:val="24"/>
        </w:rPr>
        <w:t>Гарнинский муниципалитет "</w:t>
      </w:r>
      <w:r w:rsidR="003718AA" w:rsidRPr="009044F1">
        <w:rPr>
          <w:rFonts w:ascii="GHEA Grapalat" w:hAnsi="GHEA Grapalat"/>
          <w:i w:val="0"/>
          <w:sz w:val="24"/>
          <w:szCs w:val="24"/>
        </w:rPr>
        <w:t xml:space="preserve">, </w:t>
      </w:r>
      <w:r w:rsidR="003718AA">
        <w:rPr>
          <w:rFonts w:ascii="GHEA Grapalat" w:hAnsi="GHEA Grapalat"/>
          <w:i w:val="0"/>
          <w:sz w:val="24"/>
          <w:szCs w:val="24"/>
        </w:rPr>
        <w:t xml:space="preserve"> </w:t>
      </w:r>
      <w:r w:rsidR="003718AA" w:rsidRPr="009044F1">
        <w:rPr>
          <w:rFonts w:ascii="GHEA Grapalat" w:hAnsi="GHEA Grapalat"/>
          <w:i w:val="0"/>
          <w:sz w:val="24"/>
          <w:szCs w:val="24"/>
        </w:rPr>
        <w:t>которые сгрупп</w:t>
      </w:r>
      <w:r w:rsidR="003718AA">
        <w:rPr>
          <w:rFonts w:ascii="GHEA Grapalat" w:hAnsi="GHEA Grapalat"/>
          <w:i w:val="0"/>
          <w:sz w:val="24"/>
          <w:szCs w:val="24"/>
        </w:rPr>
        <w:t xml:space="preserve">ированы </w:t>
      </w:r>
      <w:r w:rsidR="003718AA" w:rsidRPr="0029315D">
        <w:rPr>
          <w:rFonts w:ascii="GHEA Grapalat" w:hAnsi="GHEA Grapalat"/>
          <w:i w:val="0"/>
          <w:sz w:val="24"/>
          <w:szCs w:val="24"/>
        </w:rPr>
        <w:t xml:space="preserve">в </w:t>
      </w:r>
      <w:r w:rsidR="003718AA">
        <w:rPr>
          <w:rFonts w:ascii="GHEA Grapalat" w:hAnsi="GHEA Grapalat"/>
          <w:i w:val="0"/>
          <w:sz w:val="24"/>
          <w:szCs w:val="24"/>
        </w:rPr>
        <w:t xml:space="preserve">лот </w:t>
      </w:r>
      <w:r w:rsidR="00E82F15">
        <w:rPr>
          <w:rFonts w:ascii="GHEA Grapalat" w:hAnsi="GHEA Grapalat"/>
          <w:b/>
          <w:i w:val="0"/>
          <w:sz w:val="24"/>
          <w:szCs w:val="24"/>
        </w:rPr>
        <w:t xml:space="preserve">" </w:t>
      </w:r>
      <w:r w:rsidR="00E82F15" w:rsidRPr="00E82F15">
        <w:rPr>
          <w:rFonts w:ascii="GHEA Grapalat" w:hAnsi="GHEA Grapalat"/>
          <w:b/>
          <w:i w:val="0"/>
          <w:sz w:val="24"/>
          <w:szCs w:val="24"/>
        </w:rPr>
        <w:t>1</w:t>
      </w:r>
      <w:r w:rsidR="003718AA" w:rsidRPr="003718AA">
        <w:rPr>
          <w:rFonts w:ascii="GHEA Grapalat" w:hAnsi="GHEA Grapalat"/>
          <w:b/>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2C30F5" w:rsidRDefault="00970424" w:rsidP="00B46D58">
            <w:pPr>
              <w:pStyle w:val="BodyTextIndent2"/>
              <w:widowControl w:val="0"/>
              <w:spacing w:after="120" w:line="240" w:lineRule="auto"/>
              <w:ind w:firstLine="0"/>
              <w:jc w:val="center"/>
              <w:rPr>
                <w:rFonts w:ascii="GHEA Grapalat" w:hAnsi="GHEA Grapalat"/>
                <w:sz w:val="24"/>
                <w:szCs w:val="24"/>
              </w:rPr>
            </w:pPr>
            <w:r w:rsidRPr="002C30F5">
              <w:rPr>
                <w:rFonts w:ascii="GHEA Grapalat" w:hAnsi="GHEA Grapalat"/>
                <w:b/>
                <w:i/>
                <w:sz w:val="24"/>
                <w:szCs w:val="24"/>
              </w:rPr>
              <w:t>Номера</w:t>
            </w:r>
          </w:p>
        </w:tc>
        <w:tc>
          <w:tcPr>
            <w:tcW w:w="1418" w:type="dxa"/>
            <w:vAlign w:val="center"/>
          </w:tcPr>
          <w:p w:rsidR="00970424" w:rsidRPr="002C30F5" w:rsidRDefault="00970424" w:rsidP="00970424">
            <w:pPr>
              <w:pStyle w:val="BodyTextIndent2"/>
              <w:widowControl w:val="0"/>
              <w:spacing w:after="120" w:line="240" w:lineRule="auto"/>
              <w:ind w:firstLine="0"/>
              <w:jc w:val="center"/>
              <w:rPr>
                <w:rFonts w:ascii="GHEA Grapalat" w:hAnsi="GHEA Grapalat"/>
                <w:b/>
                <w:i/>
                <w:sz w:val="24"/>
                <w:szCs w:val="24"/>
              </w:rPr>
            </w:pPr>
            <w:r w:rsidRPr="002C30F5">
              <w:rPr>
                <w:rFonts w:ascii="GHEA Grapalat" w:hAnsi="GHEA Grapalat"/>
                <w:b/>
                <w:i/>
                <w:sz w:val="24"/>
                <w:szCs w:val="24"/>
              </w:rPr>
              <w:t>Цена закупки</w:t>
            </w:r>
          </w:p>
        </w:tc>
        <w:tc>
          <w:tcPr>
            <w:tcW w:w="6600" w:type="dxa"/>
            <w:vMerge/>
            <w:vAlign w:val="center"/>
          </w:tcPr>
          <w:p w:rsidR="00970424" w:rsidRPr="002C30F5" w:rsidRDefault="00970424" w:rsidP="00B46D58">
            <w:pPr>
              <w:pStyle w:val="BodyTextIndent2"/>
              <w:widowControl w:val="0"/>
              <w:spacing w:after="120" w:line="240" w:lineRule="auto"/>
              <w:ind w:firstLine="0"/>
              <w:rPr>
                <w:rFonts w:ascii="GHEA Grapalat" w:hAnsi="GHEA Grapalat"/>
                <w:sz w:val="24"/>
                <w:szCs w:val="24"/>
                <w:u w:val="single"/>
              </w:rPr>
            </w:pPr>
          </w:p>
        </w:tc>
      </w:tr>
      <w:tr w:rsidR="007F08B2" w:rsidRPr="009044F1" w:rsidTr="00970424">
        <w:trPr>
          <w:jc w:val="center"/>
        </w:trPr>
        <w:tc>
          <w:tcPr>
            <w:tcW w:w="1216" w:type="dxa"/>
            <w:vAlign w:val="center"/>
          </w:tcPr>
          <w:p w:rsidR="007F08B2" w:rsidRPr="002C30F5" w:rsidRDefault="007F08B2" w:rsidP="007F08B2">
            <w:pPr>
              <w:pStyle w:val="BodyTextIndent2"/>
              <w:widowControl w:val="0"/>
              <w:spacing w:after="120" w:line="240" w:lineRule="auto"/>
              <w:ind w:firstLine="0"/>
              <w:jc w:val="center"/>
              <w:rPr>
                <w:rFonts w:ascii="GHEA Grapalat" w:hAnsi="GHEA Grapalat"/>
                <w:sz w:val="24"/>
                <w:szCs w:val="24"/>
              </w:rPr>
            </w:pPr>
            <w:r w:rsidRPr="002C30F5">
              <w:rPr>
                <w:rFonts w:ascii="GHEA Grapalat" w:hAnsi="GHEA Grapalat"/>
                <w:sz w:val="24"/>
                <w:szCs w:val="24"/>
              </w:rPr>
              <w:t>1</w:t>
            </w:r>
          </w:p>
        </w:tc>
        <w:tc>
          <w:tcPr>
            <w:tcW w:w="1418" w:type="dxa"/>
            <w:vAlign w:val="center"/>
          </w:tcPr>
          <w:p w:rsidR="007F08B2" w:rsidRPr="002C30F5" w:rsidRDefault="0023034C" w:rsidP="007F08B2">
            <w:pPr>
              <w:pStyle w:val="BodyTextIndent2"/>
              <w:spacing w:line="240" w:lineRule="auto"/>
              <w:ind w:firstLine="0"/>
              <w:jc w:val="center"/>
              <w:rPr>
                <w:rFonts w:ascii="GHEA Grapalat" w:hAnsi="GHEA Grapalat"/>
                <w:sz w:val="24"/>
                <w:szCs w:val="24"/>
                <w:lang w:val="en-US"/>
              </w:rPr>
            </w:pPr>
            <w:r w:rsidRPr="002C30F5">
              <w:rPr>
                <w:rFonts w:ascii="GHEA Grapalat" w:hAnsi="GHEA Grapalat"/>
                <w:sz w:val="24"/>
                <w:szCs w:val="24"/>
                <w:lang w:val="en-US"/>
              </w:rPr>
              <w:t>8</w:t>
            </w:r>
            <w:r w:rsidR="00E82F15" w:rsidRPr="002C30F5">
              <w:rPr>
                <w:rFonts w:ascii="GHEA Grapalat" w:hAnsi="GHEA Grapalat"/>
                <w:sz w:val="24"/>
                <w:szCs w:val="24"/>
                <w:lang w:val="en-US"/>
              </w:rPr>
              <w:t>00 000</w:t>
            </w:r>
          </w:p>
        </w:tc>
        <w:tc>
          <w:tcPr>
            <w:tcW w:w="6600" w:type="dxa"/>
            <w:vAlign w:val="center"/>
          </w:tcPr>
          <w:p w:rsidR="007F08B2" w:rsidRPr="002C30F5" w:rsidRDefault="002C30F5" w:rsidP="007F08B2">
            <w:pPr>
              <w:pStyle w:val="BodyTextIndent2"/>
              <w:widowControl w:val="0"/>
              <w:spacing w:after="120" w:line="240" w:lineRule="auto"/>
              <w:ind w:firstLine="0"/>
              <w:rPr>
                <w:rFonts w:ascii="GHEA Grapalat" w:hAnsi="GHEA Grapalat"/>
                <w:sz w:val="18"/>
                <w:szCs w:val="18"/>
              </w:rPr>
            </w:pPr>
            <w:r w:rsidRPr="002C30F5">
              <w:rPr>
                <w:rFonts w:ascii="GHEA Grapalat" w:hAnsi="GHEA Grapalat"/>
                <w:sz w:val="24"/>
                <w:szCs w:val="24"/>
                <w:lang w:val="hy-AM"/>
              </w:rPr>
              <w:t>Разработка проектно-сметной документации на строительство дренажной системы в общине Гарни Котайкской области Республики Армения</w:t>
            </w:r>
          </w:p>
        </w:tc>
      </w:tr>
    </w:tbl>
    <w:p w:rsidR="00096865" w:rsidRDefault="00816505" w:rsidP="0002289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22898" w:rsidRPr="00022898" w:rsidRDefault="00022898" w:rsidP="00022898">
      <w:pPr>
        <w:pStyle w:val="BodyTextIndent2"/>
        <w:widowControl w:val="0"/>
        <w:spacing w:after="160" w:line="240" w:lineRule="auto"/>
        <w:ind w:firstLine="567"/>
        <w:rPr>
          <w:rFonts w:ascii="GHEA Grapalat" w:hAnsi="GHEA Grapalat"/>
          <w:sz w:val="24"/>
          <w:szCs w:val="24"/>
        </w:rPr>
      </w:pPr>
    </w:p>
    <w:p w:rsidR="00BD2C67" w:rsidRPr="00022898" w:rsidRDefault="00693101" w:rsidP="0002289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w:t>
      </w:r>
      <w:r w:rsidRPr="009044F1">
        <w:rPr>
          <w:rFonts w:ascii="GHEA Grapalat" w:hAnsi="GHEA Grapalat"/>
          <w:color w:val="000000"/>
        </w:rPr>
        <w:lastRenderedPageBreak/>
        <w:t>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BA6858" w:rsidRDefault="00096865" w:rsidP="00E67CC4">
      <w:pPr>
        <w:widowControl w:val="0"/>
        <w:tabs>
          <w:tab w:val="left" w:pos="1134"/>
        </w:tabs>
        <w:spacing w:after="160"/>
        <w:ind w:firstLine="567"/>
        <w:jc w:val="both"/>
        <w:rPr>
          <w:rFonts w:ascii="GHEA Grapalat" w:hAnsi="GHEA Grapalat" w:cs="Arial Armenian"/>
          <w:b/>
        </w:rPr>
      </w:pPr>
      <w:r w:rsidRPr="00BA6858">
        <w:rPr>
          <w:rFonts w:ascii="GHEA Grapalat" w:hAnsi="GHEA Grapalat"/>
          <w:b/>
        </w:rPr>
        <w:t>2.4</w:t>
      </w:r>
      <w:r w:rsidR="00D13662" w:rsidRPr="00BA6858">
        <w:rPr>
          <w:rFonts w:ascii="GHEA Grapalat" w:hAnsi="GHEA Grapalat"/>
          <w:b/>
        </w:rPr>
        <w:t>.</w:t>
      </w:r>
      <w:r w:rsidR="00E1385B" w:rsidRPr="00BA6858">
        <w:rPr>
          <w:rFonts w:ascii="GHEA Grapalat" w:hAnsi="GHEA Grapalat"/>
          <w:b/>
        </w:rPr>
        <w:tab/>
      </w:r>
      <w:r w:rsidR="00E661BE" w:rsidRPr="00BA6858">
        <w:rPr>
          <w:rFonts w:ascii="GHEA Grapalat" w:hAnsi="GHEA Grapalat"/>
          <w:b/>
        </w:rPr>
        <w:t>Участник, в случае признания отобранным участником,</w:t>
      </w:r>
      <w:r w:rsidR="001125CC" w:rsidRPr="00BA6858">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BA6858">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BD2C67" w:rsidRDefault="00FE2CCB" w:rsidP="0002289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A6858" w:rsidRPr="00FC7B14" w:rsidRDefault="00BA6858" w:rsidP="00BA6858">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rsidR="00BA6858" w:rsidRPr="00FC7B14" w:rsidRDefault="00BA6858" w:rsidP="00BA6858">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в денежном выражении, не менее ценового </w:t>
      </w:r>
      <w:r w:rsidRPr="00FC7B14">
        <w:rPr>
          <w:rFonts w:ascii="GHEA Grapalat" w:hAnsi="GHEA Grapalat" w:cs="Sylfaen"/>
          <w:b/>
          <w:sz w:val="20"/>
          <w:szCs w:val="20"/>
          <w:lang w:val="hy-AM" w:eastAsia="en-US" w:bidi="ar-SA"/>
        </w:rPr>
        <w:softHyphen/>
        <w:t>предложения, представленного участником в рамках данной процедуры. При этом объем работ, выполняемых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lastRenderedPageBreak/>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вместе с заявлением представляет копии ранее заключенного договора(ов), а в целях оценки надлежащего исполнения этого договора(ов) копию акта, 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3042"/>
      </w:tblGrid>
      <w:tr w:rsidR="00BA6858" w:rsidRPr="00FC7B14" w:rsidTr="007F08B2">
        <w:tc>
          <w:tcPr>
            <w:tcW w:w="9162" w:type="dxa"/>
            <w:gridSpan w:val="5"/>
            <w:tcBorders>
              <w:top w:val="single" w:sz="4" w:space="0" w:color="auto"/>
              <w:left w:val="single" w:sz="4" w:space="0" w:color="auto"/>
              <w:bottom w:val="single" w:sz="4" w:space="0" w:color="auto"/>
              <w:right w:val="single" w:sz="4" w:space="0" w:color="auto"/>
            </w:tcBorders>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BA6858" w:rsidRPr="00FC7B14" w:rsidTr="007F08B2">
        <w:tblPrEx>
          <w:tblLook w:val="01E0"/>
        </w:tblPrEx>
        <w:tc>
          <w:tcPr>
            <w:tcW w:w="9162" w:type="dxa"/>
            <w:gridSpan w:val="5"/>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BA6858" w:rsidRPr="00FC7B14" w:rsidTr="007F08B2">
        <w:tblPrEx>
          <w:tblLook w:val="01E0"/>
        </w:tblPrEx>
        <w:tc>
          <w:tcPr>
            <w:tcW w:w="720" w:type="dxa"/>
          </w:tcPr>
          <w:p w:rsidR="00BA6858" w:rsidRPr="00FC7B14" w:rsidRDefault="00BA6858" w:rsidP="007F08B2">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rsidR="00BA6858" w:rsidRPr="00FC7B14" w:rsidRDefault="00BA6858" w:rsidP="007F08B2">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bl>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p>
    <w:p w:rsidR="00BA6858" w:rsidRPr="00FC7B14" w:rsidRDefault="00BA6858" w:rsidP="00BA6858">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rsidR="00BA6858" w:rsidRPr="00FC7B14" w:rsidRDefault="00BA6858" w:rsidP="00BA6858">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rsidR="00BA6858" w:rsidRPr="00FC7B14" w:rsidRDefault="00BA6858" w:rsidP="00BA6858">
      <w:pPr>
        <w:ind w:firstLine="567"/>
        <w:jc w:val="both"/>
        <w:rPr>
          <w:rFonts w:ascii="GHEA Grapalat" w:hAnsi="GHEA Grapalat" w:cs="Arial Armenian"/>
          <w:b/>
          <w:sz w:val="20"/>
          <w:szCs w:val="20"/>
          <w:lang w:val="hy-AM"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bidi="ar-SA"/>
        </w:rPr>
        <w:t>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1559"/>
        <w:gridCol w:w="1843"/>
        <w:gridCol w:w="2409"/>
      </w:tblGrid>
      <w:tr w:rsidR="00BA6858" w:rsidRPr="00FC7B14" w:rsidTr="007F08B2">
        <w:tc>
          <w:tcPr>
            <w:tcW w:w="9180" w:type="dxa"/>
            <w:gridSpan w:val="5"/>
          </w:tcPr>
          <w:p w:rsidR="00BA6858" w:rsidRPr="00FC7B14" w:rsidRDefault="00BA6858" w:rsidP="007F08B2">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BA6858" w:rsidRPr="00FC7B14" w:rsidTr="007F08B2">
        <w:tc>
          <w:tcPr>
            <w:tcW w:w="1668"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rsidR="00BA6858" w:rsidRPr="00FC7B14" w:rsidRDefault="00BA6858" w:rsidP="007F08B2">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BA6858" w:rsidRPr="00FC7B14" w:rsidTr="007F08B2">
        <w:tc>
          <w:tcPr>
            <w:tcW w:w="1668"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701"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559" w:type="dxa"/>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rsidR="00BA6858" w:rsidRPr="00FC7B14" w:rsidRDefault="00BA6858" w:rsidP="007F08B2">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rsidR="00BA6858" w:rsidRPr="00FC7B14" w:rsidRDefault="00BA6858" w:rsidP="007F08B2">
            <w:pPr>
              <w:ind w:firstLine="567"/>
              <w:jc w:val="both"/>
              <w:rPr>
                <w:rFonts w:ascii="GHEA Grapalat" w:hAnsi="GHEA Grapalat" w:cs="Arial Armenian"/>
                <w:b/>
                <w:sz w:val="20"/>
                <w:szCs w:val="20"/>
                <w:lang w:eastAsia="en-US" w:bidi="ar-SA"/>
              </w:rPr>
            </w:pP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rsidR="00BA6858" w:rsidRPr="00FC7B14" w:rsidRDefault="00BA6858" w:rsidP="007F08B2">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p>
        </w:tc>
        <w:tc>
          <w:tcPr>
            <w:tcW w:w="1701" w:type="dxa"/>
            <w:vAlign w:val="center"/>
          </w:tcPr>
          <w:p w:rsidR="00BA6858" w:rsidRPr="00FC7B14" w:rsidRDefault="00BA6858" w:rsidP="007F08B2">
            <w:pPr>
              <w:jc w:val="center"/>
              <w:rPr>
                <w:rFonts w:ascii="GHEA Grapalat" w:hAnsi="GHEA Grapalat" w:cs="Arial Armenian"/>
                <w:b/>
                <w:sz w:val="20"/>
                <w:szCs w:val="20"/>
                <w:highlight w:val="yellow"/>
                <w:lang w:val="hy-AM" w:eastAsia="en-US" w:bidi="ar-SA"/>
              </w:rPr>
            </w:pPr>
          </w:p>
        </w:tc>
        <w:tc>
          <w:tcPr>
            <w:tcW w:w="1559"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1843"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2409" w:type="dxa"/>
          </w:tcPr>
          <w:p w:rsidR="00BA6858" w:rsidRPr="00FC7B14" w:rsidRDefault="00BA6858" w:rsidP="007F08B2">
            <w:pPr>
              <w:ind w:firstLine="567"/>
              <w:jc w:val="both"/>
              <w:rPr>
                <w:rFonts w:ascii="GHEA Grapalat" w:hAnsi="GHEA Grapalat" w:cs="Arial Armenian"/>
                <w:b/>
                <w:sz w:val="20"/>
                <w:szCs w:val="20"/>
                <w:lang w:val="hy-AM" w:eastAsia="en-US" w:bidi="ar-SA"/>
              </w:rPr>
            </w:pP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rsidR="00BA6858" w:rsidRPr="00FC7B14" w:rsidRDefault="00BA6858" w:rsidP="00BA6858">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BA6858" w:rsidRPr="00FC7B14" w:rsidRDefault="00BA6858" w:rsidP="00BA6858">
      <w:pPr>
        <w:ind w:firstLine="567"/>
        <w:jc w:val="both"/>
        <w:rPr>
          <w:rFonts w:ascii="GHEA Grapalat" w:hAnsi="GHEA Grapalat" w:cs="Arial"/>
          <w:b/>
          <w:sz w:val="20"/>
          <w:szCs w:val="20"/>
          <w:lang w:val="hy-AM" w:eastAsia="en-US" w:bidi="ar-SA"/>
        </w:rPr>
      </w:pPr>
    </w:p>
    <w:p w:rsidR="00BA6858" w:rsidRPr="00FC7B14" w:rsidRDefault="00BA6858" w:rsidP="00BA6858">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tblPr>
      <w:tblGrid>
        <w:gridCol w:w="4815"/>
        <w:gridCol w:w="2977"/>
      </w:tblGrid>
      <w:tr w:rsidR="00BA6858" w:rsidRPr="00FC7B14" w:rsidTr="007F08B2">
        <w:trPr>
          <w:trHeight w:val="424"/>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BA6858" w:rsidRPr="00FC7B14" w:rsidTr="007F08B2">
        <w:trPr>
          <w:trHeight w:val="133"/>
        </w:trPr>
        <w:tc>
          <w:tcPr>
            <w:tcW w:w="4815"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w:t>
            </w:r>
          </w:p>
        </w:tc>
        <w:tc>
          <w:tcPr>
            <w:tcW w:w="2977"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BA6858" w:rsidRPr="00FC7B14" w:rsidTr="007F08B2">
        <w:trPr>
          <w:trHeight w:val="321"/>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lastRenderedPageBreak/>
              <w:t>Профессиональный опыт</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305"/>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27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BA6858" w:rsidRPr="00FC7B14" w:rsidTr="007F08B2">
        <w:trPr>
          <w:trHeight w:val="26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    </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rsidR="00BA6858" w:rsidRPr="004B506B" w:rsidRDefault="00BA6858" w:rsidP="00BA6858">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rsidR="00BA6858" w:rsidRPr="00BA6858" w:rsidRDefault="00BA6858" w:rsidP="00022898">
      <w:pPr>
        <w:pStyle w:val="BodyTextIndent2"/>
        <w:widowControl w:val="0"/>
        <w:tabs>
          <w:tab w:val="left" w:pos="1134"/>
        </w:tabs>
        <w:spacing w:after="160" w:line="240" w:lineRule="auto"/>
        <w:ind w:firstLine="567"/>
        <w:rPr>
          <w:rFonts w:ascii="GHEA Grapalat" w:hAnsi="GHEA Grapalat" w:cs="Sylfaen"/>
          <w:sz w:val="24"/>
          <w:szCs w:val="24"/>
          <w:lang w:val="hy-AM"/>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022898" w:rsidRDefault="00096865" w:rsidP="00B46D58">
      <w:pPr>
        <w:widowControl w:val="0"/>
        <w:autoSpaceDE w:val="0"/>
        <w:autoSpaceDN w:val="0"/>
        <w:adjustRightInd w:val="0"/>
        <w:spacing w:after="160"/>
        <w:ind w:firstLine="567"/>
        <w:jc w:val="both"/>
        <w:rPr>
          <w:rFonts w:ascii="GHEA Grapalat" w:hAnsi="GHEA Grapalat"/>
          <w:lang w:val="hy-AM"/>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Pr>
          <w:rFonts w:ascii="GHEA Grapalat" w:hAnsi="GHEA Grapalat"/>
          <w:lang w:val="hy-AM"/>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w:t>
      </w:r>
      <w:r w:rsidRPr="007D4470">
        <w:rPr>
          <w:rFonts w:ascii="GHEA Grapalat" w:hAnsi="GHEA Grapalat"/>
        </w:rPr>
        <w:lastRenderedPageBreak/>
        <w:t>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C77EC6" w:rsidRDefault="00096865" w:rsidP="00C77EC6">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BA6858"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E64120">
        <w:rPr>
          <w:rFonts w:ascii="GHEA Grapalat" w:hAnsi="GHEA Grapalat"/>
          <w:b/>
          <w:sz w:val="24"/>
          <w:szCs w:val="24"/>
        </w:rPr>
        <w:t>12:00</w:t>
      </w:r>
      <w:r w:rsidR="0018442B">
        <w:rPr>
          <w:rFonts w:ascii="GHEA Grapalat" w:hAnsi="GHEA Grapalat"/>
          <w:b/>
          <w:sz w:val="24"/>
          <w:szCs w:val="24"/>
        </w:rPr>
        <w:t xml:space="preserve"> часов </w:t>
      </w:r>
      <w:r w:rsidR="002C30F5" w:rsidRPr="002C30F5">
        <w:rPr>
          <w:rFonts w:ascii="GHEA Grapalat" w:hAnsi="GHEA Grapalat"/>
          <w:b/>
          <w:sz w:val="24"/>
          <w:szCs w:val="24"/>
        </w:rPr>
        <w:t>42</w:t>
      </w:r>
      <w:r w:rsidR="00F72971">
        <w:rPr>
          <w:rFonts w:ascii="GHEA Grapalat" w:hAnsi="GHEA Grapalat"/>
          <w:b/>
          <w:sz w:val="24"/>
          <w:szCs w:val="24"/>
        </w:rPr>
        <w:t xml:space="preserve">-го </w:t>
      </w:r>
      <w:r w:rsidRPr="00C77EC6">
        <w:rPr>
          <w:rFonts w:ascii="GHEA Grapalat" w:hAnsi="GHEA Grapalat"/>
          <w:b/>
          <w:sz w:val="24"/>
          <w:szCs w:val="24"/>
        </w:rPr>
        <w:t>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82F15">
        <w:rPr>
          <w:rFonts w:ascii="GHEA Grapalat" w:hAnsi="GHEA Grapalat"/>
          <w:b/>
          <w:sz w:val="24"/>
          <w:szCs w:val="24"/>
          <w:u w:val="single"/>
          <w:lang w:bidi="ar-SA"/>
        </w:rPr>
        <w:t>А. Николаян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w:t>
      </w:r>
      <w:r>
        <w:rPr>
          <w:rFonts w:ascii="GHEA Grapalat" w:hAnsi="GHEA Grapalat"/>
          <w:sz w:val="24"/>
          <w:szCs w:val="24"/>
        </w:rPr>
        <w:lastRenderedPageBreak/>
        <w:t xml:space="preserve">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77EC6" w:rsidRDefault="001361B2" w:rsidP="00B46D58">
      <w:pPr>
        <w:pStyle w:val="norm"/>
        <w:widowControl w:val="0"/>
        <w:tabs>
          <w:tab w:val="left" w:pos="1134"/>
        </w:tabs>
        <w:spacing w:after="160" w:line="240" w:lineRule="auto"/>
        <w:ind w:firstLine="284"/>
        <w:rPr>
          <w:rFonts w:ascii="GHEA Grapalat" w:hAnsi="GHEA Grapalat"/>
          <w:vertAlign w:val="superscript"/>
          <w:lang w:val="hy-AM"/>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p>
    <w:p w:rsidR="00C77EC6" w:rsidRPr="00244884" w:rsidRDefault="008D64EE" w:rsidP="00C77EC6">
      <w:pPr>
        <w:pStyle w:val="norm"/>
        <w:widowControl w:val="0"/>
        <w:tabs>
          <w:tab w:val="left" w:pos="1134"/>
        </w:tabs>
        <w:spacing w:after="160" w:line="240" w:lineRule="auto"/>
        <w:ind w:firstLine="567"/>
        <w:rPr>
          <w:rFonts w:ascii="GHEA Grapalat" w:hAnsi="GHEA Grapalat"/>
          <w:b/>
        </w:rPr>
      </w:pPr>
      <w:r w:rsidRPr="005838BB">
        <w:rPr>
          <w:rFonts w:ascii="GHEA Grapalat" w:hAnsi="GHEA Grapalat"/>
          <w:vertAlign w:val="superscript"/>
        </w:rPr>
        <w:t xml:space="preserve"> </w:t>
      </w:r>
      <w:r w:rsidR="00C77EC6" w:rsidRPr="00244884">
        <w:rPr>
          <w:rFonts w:ascii="GHEA Grapalat" w:hAnsi="GHEA Grapalat"/>
          <w:b/>
        </w:rPr>
        <w:t xml:space="preserve">2) ранее заключенный аналогичный договор </w:t>
      </w:r>
      <w:r w:rsidR="00C77EC6" w:rsidRPr="00244884">
        <w:rPr>
          <w:rFonts w:ascii="GHEA Grapalat" w:hAnsi="GHEA Grapalat" w:cs="Sylfaen"/>
          <w:b/>
        </w:rPr>
        <w:t>և</w:t>
      </w:r>
      <w:r w:rsidR="00C77EC6" w:rsidRPr="00244884">
        <w:rPr>
          <w:rFonts w:ascii="GHEA Grapalat" w:hAnsi="GHEA Grapalat"/>
          <w:b/>
        </w:rPr>
        <w:t xml:space="preserve"> другие документы согласно приложению N 1.1;</w:t>
      </w:r>
    </w:p>
    <w:p w:rsidR="00EA0D10" w:rsidRPr="00C77EC6" w:rsidRDefault="00C77EC6" w:rsidP="00C77EC6">
      <w:pPr>
        <w:pStyle w:val="norm"/>
        <w:widowControl w:val="0"/>
        <w:tabs>
          <w:tab w:val="left" w:pos="1134"/>
        </w:tabs>
        <w:spacing w:after="160" w:line="240" w:lineRule="auto"/>
        <w:ind w:left="284" w:firstLine="284"/>
        <w:rPr>
          <w:rFonts w:ascii="GHEA Grapalat" w:hAnsi="GHEA Grapalat"/>
          <w:b/>
        </w:rPr>
      </w:pPr>
      <w:r w:rsidRPr="00244884">
        <w:rPr>
          <w:rFonts w:ascii="GHEA Grapalat" w:hAnsi="GHEA Grapalat"/>
          <w:b/>
        </w:rPr>
        <w:t>3) трудовые ресурсы согласно приложению N 1.2;</w:t>
      </w:r>
    </w:p>
    <w:p w:rsidR="00B67CCD"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C77EC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416546" w:rsidRDefault="00C8055A" w:rsidP="00B66F7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66F7F" w:rsidRPr="00B66F7F" w:rsidRDefault="00B66F7F" w:rsidP="00B66F7F">
      <w:pPr>
        <w:pStyle w:val="norm"/>
        <w:widowControl w:val="0"/>
        <w:tabs>
          <w:tab w:val="left" w:pos="1134"/>
        </w:tabs>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B66F7F" w:rsidRDefault="00220C7C" w:rsidP="00B66F7F">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C77EC6">
        <w:rPr>
          <w:rFonts w:ascii="GHEA Grapalat" w:hAnsi="GHEA Grapalat"/>
          <w:sz w:val="24"/>
          <w:szCs w:val="24"/>
        </w:rPr>
        <w:t xml:space="preserve"> </w:t>
      </w:r>
      <w:r w:rsidR="00F72971">
        <w:rPr>
          <w:rFonts w:ascii="GHEA Grapalat" w:hAnsi="GHEA Grapalat"/>
          <w:b/>
          <w:sz w:val="24"/>
          <w:szCs w:val="24"/>
        </w:rPr>
        <w:t xml:space="preserve">на </w:t>
      </w:r>
      <w:r w:rsidR="002C30F5" w:rsidRPr="002C30F5">
        <w:rPr>
          <w:rFonts w:ascii="GHEA Grapalat" w:hAnsi="GHEA Grapalat"/>
          <w:b/>
          <w:sz w:val="24"/>
          <w:szCs w:val="24"/>
        </w:rPr>
        <w:t>42</w:t>
      </w:r>
      <w:r w:rsidR="0018442B">
        <w:rPr>
          <w:rFonts w:ascii="GHEA Grapalat" w:hAnsi="GHEA Grapalat"/>
          <w:b/>
          <w:sz w:val="24"/>
          <w:szCs w:val="24"/>
        </w:rPr>
        <w:t xml:space="preserve">-ый день в </w:t>
      </w:r>
      <w:r w:rsidR="00E64120">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w:t>
      </w:r>
      <w:r w:rsidRPr="00AD29CE">
        <w:rPr>
          <w:rFonts w:ascii="GHEA Grapalat" w:hAnsi="GHEA Grapalat"/>
        </w:rPr>
        <w:lastRenderedPageBreak/>
        <w:t>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675D8D">
        <w:rPr>
          <w:rFonts w:ascii="GHEA Grapalat" w:hAnsi="GHEA Grapalat"/>
          <w:b/>
          <w:i w:val="0"/>
          <w:sz w:val="24"/>
          <w:szCs w:val="24"/>
        </w:rPr>
        <w:t>по курсу, установленному Центральным банком того дня</w:t>
      </w:r>
      <w:r w:rsidR="00C77EC6">
        <w:rPr>
          <w:rFonts w:ascii="GHEA Grapalat" w:hAnsi="GHEA Grapalat"/>
          <w:b/>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lastRenderedPageBreak/>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 xml:space="preserve">то заказчик письменно уведомляет об этом уполномоченный орган, на </w:t>
      </w:r>
      <w:r w:rsidRPr="006D55DC">
        <w:rPr>
          <w:rFonts w:ascii="GHEA Grapalat" w:hAnsi="GHEA Grapalat"/>
        </w:rPr>
        <w:lastRenderedPageBreak/>
        <w:t>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1"/>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77EC6">
        <w:rPr>
          <w:rFonts w:ascii="GHEA Grapalat" w:hAnsi="GHEA Grapalat"/>
          <w:b/>
          <w:sz w:val="24"/>
          <w:szCs w:val="24"/>
        </w:rPr>
        <w:t>"</w:t>
      </w:r>
      <w:r w:rsidR="00C77EC6" w:rsidRPr="00C77EC6">
        <w:rPr>
          <w:rFonts w:ascii="GHEA Grapalat" w:hAnsi="GHEA Grapalat"/>
          <w:b/>
          <w:sz w:val="24"/>
          <w:szCs w:val="24"/>
        </w:rPr>
        <w:t xml:space="preserve"> 10</w:t>
      </w:r>
      <w:r w:rsidRPr="00C77EC6">
        <w:rPr>
          <w:rFonts w:ascii="GHEA Grapalat" w:hAnsi="GHEA Grapalat"/>
          <w:b/>
          <w:sz w:val="24"/>
          <w:szCs w:val="24"/>
        </w:rPr>
        <w:t xml:space="preserve"> "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747338">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2462E" w:rsidRPr="00925DE0" w:rsidRDefault="0022462E" w:rsidP="0022462E">
      <w:pPr>
        <w:rPr>
          <w:rFonts w:ascii="GHEA Grapalat" w:hAnsi="GHEA Grapalat"/>
          <w:b/>
        </w:rPr>
      </w:pPr>
      <w:r w:rsidRPr="00925DE0">
        <w:rPr>
          <w:rFonts w:ascii="GHEA Grapalat" w:hAnsi="GHEA Grapalat"/>
          <w:b/>
        </w:rPr>
        <w:t xml:space="preserve">                  </w:t>
      </w:r>
      <w:r w:rsidRPr="009044F1">
        <w:rPr>
          <w:rFonts w:ascii="GHEA Grapalat" w:hAnsi="GHEA Grapalat"/>
          <w:b/>
        </w:rPr>
        <w:t>10. ОБЕСПЕЧЕНИ</w:t>
      </w:r>
      <w:r>
        <w:rPr>
          <w:rFonts w:ascii="GHEA Grapalat" w:hAnsi="GHEA Grapalat"/>
          <w:b/>
        </w:rPr>
        <w:t xml:space="preserve">Е </w:t>
      </w:r>
      <w:r w:rsidRPr="009044F1">
        <w:rPr>
          <w:rFonts w:ascii="GHEA Grapalat" w:hAnsi="GHEA Grapalat"/>
          <w:b/>
        </w:rPr>
        <w:t xml:space="preserve"> ДОГОВОРА</w:t>
      </w:r>
    </w:p>
    <w:p w:rsidR="0022462E" w:rsidRDefault="0022462E" w:rsidP="0022462E">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lastRenderedPageBreak/>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22462E" w:rsidRDefault="0022462E" w:rsidP="0022462E">
      <w:pPr>
        <w:rPr>
          <w:rFonts w:ascii="GHEA Grapalat" w:hAnsi="GHEA Grapalat" w:cs="Sylfaen"/>
        </w:rPr>
      </w:pPr>
      <w:r>
        <w:rPr>
          <w:rFonts w:ascii="GHEA Grapalat" w:hAnsi="GHEA Grapalat" w:cs="Sylfaen"/>
        </w:rPr>
        <w:t>-----------------------------------------------</w:t>
      </w:r>
    </w:p>
    <w:p w:rsidR="0022462E" w:rsidRPr="000B15AE" w:rsidRDefault="0022462E" w:rsidP="0022462E">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2462E" w:rsidRPr="000B15AE" w:rsidRDefault="0022462E" w:rsidP="0022462E">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2462E" w:rsidRPr="000B15AE" w:rsidRDefault="0022462E" w:rsidP="0022462E">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Pr>
          <w:rFonts w:ascii="GHEA Grapalat" w:hAnsi="GHEA Grapalat"/>
          <w:i/>
          <w:sz w:val="16"/>
          <w:szCs w:val="16"/>
        </w:rPr>
        <w:t>.</w:t>
      </w:r>
    </w:p>
    <w:p w:rsidR="0022462E" w:rsidRDefault="0022462E" w:rsidP="0022462E">
      <w:pPr>
        <w:rPr>
          <w:rFonts w:ascii="GHEA Grapalat" w:hAnsi="GHEA Grapalat"/>
        </w:rPr>
      </w:pPr>
    </w:p>
    <w:p w:rsidR="0022462E" w:rsidRPr="00D532B5" w:rsidDel="009A515F" w:rsidRDefault="0022462E" w:rsidP="0022462E">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rsidR="0022462E" w:rsidRDefault="0022462E" w:rsidP="0022462E">
      <w:pPr>
        <w:rPr>
          <w:rFonts w:ascii="GHEA Grapalat" w:hAnsi="GHEA Grapalat" w:cs="Sylfaen"/>
        </w:rPr>
      </w:pPr>
      <w:r>
        <w:rPr>
          <w:rFonts w:ascii="GHEA Grapalat" w:hAnsi="GHEA Grapalat" w:cs="Sylfaen"/>
        </w:rPr>
        <w:br w:type="page"/>
      </w:r>
    </w:p>
    <w:p w:rsidR="0022462E" w:rsidRPr="00853D2D" w:rsidRDefault="0022462E" w:rsidP="0022462E">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10.3.</w:t>
      </w:r>
      <w:r w:rsidRPr="00853D2D">
        <w:rPr>
          <w:rFonts w:ascii="GHEA Grapalat" w:hAnsi="GHEA Grapalat"/>
        </w:rPr>
        <w:tab/>
        <w:t xml:space="preserve">Размер обеспечения договора составляет </w:t>
      </w:r>
      <w:r w:rsidRPr="0022462E">
        <w:rPr>
          <w:rFonts w:ascii="GHEA Grapalat" w:hAnsi="GHEA Grapalat"/>
        </w:rPr>
        <w:t>10</w:t>
      </w:r>
      <w:r>
        <w:rPr>
          <w:rFonts w:ascii="GHEA Grapalat" w:hAnsi="GHEA Grapalat" w:cs="Sylfaen"/>
        </w:rPr>
        <w:t xml:space="preserve"> </w:t>
      </w:r>
      <w:r w:rsidRPr="00853D2D">
        <w:rPr>
          <w:rFonts w:ascii="GHEA Grapalat" w:hAnsi="GHEA Grapalat"/>
        </w:rPr>
        <w:t xml:space="preserve">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Обеспечение договора представляется в виде банковской гарантии (Приложение 5) или наличных денег</w:t>
      </w:r>
      <w:r w:rsidRPr="00853D2D">
        <w:rPr>
          <w:rStyle w:val="FootnoteReference"/>
          <w:rFonts w:ascii="GHEA Grapalat" w:hAnsi="GHEA Grapalat"/>
        </w:rPr>
        <w:footnoteReference w:customMarkFollows="1" w:id="2"/>
        <w:t>12</w:t>
      </w:r>
      <w:r w:rsidRPr="00853D2D">
        <w:rPr>
          <w:rFonts w:ascii="GHEA Grapalat" w:hAnsi="GHEA Grapalat"/>
        </w:rPr>
        <w:t>.</w:t>
      </w:r>
    </w:p>
    <w:p w:rsidR="0022462E" w:rsidRDefault="0022462E" w:rsidP="0022462E">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22462E" w:rsidRPr="00DC30CC" w:rsidRDefault="0022462E" w:rsidP="0022462E">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22462E" w:rsidRDefault="0022462E" w:rsidP="0022462E">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22462E" w:rsidRPr="00BC2673" w:rsidRDefault="0022462E" w:rsidP="0022462E">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w:t>
      </w:r>
      <w:r>
        <w:rPr>
          <w:rFonts w:ascii="GHEA Grapalat" w:hAnsi="GHEA Grapalat" w:cs="Sylfaen"/>
        </w:rPr>
        <w:t>е</w:t>
      </w:r>
      <w:r w:rsidRPr="00A21022">
        <w:rPr>
          <w:rFonts w:ascii="GHEA Grapalat" w:hAnsi="GHEA Grapalat" w:cs="Sylfaen"/>
        </w:rPr>
        <w:t xml:space="preserve"> договора,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2462E" w:rsidRPr="00625529" w:rsidRDefault="0022462E" w:rsidP="0022462E">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2462E" w:rsidRPr="009044F1" w:rsidRDefault="0022462E" w:rsidP="0022462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22462E" w:rsidRDefault="0022462E" w:rsidP="0022462E">
      <w:pPr>
        <w:rPr>
          <w:rFonts w:ascii="GHEA Grapalat" w:hAnsi="GHEA Grapalat"/>
          <w:b/>
        </w:rPr>
      </w:pPr>
      <w:r>
        <w:rPr>
          <w:rFonts w:ascii="GHEA Grapalat" w:hAnsi="GHEA Grapalat"/>
          <w:b/>
        </w:rPr>
        <w:t xml:space="preserve">                         </w:t>
      </w:r>
    </w:p>
    <w:p w:rsidR="0022462E" w:rsidRDefault="0022462E" w:rsidP="0022462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2462E" w:rsidRDefault="0022462E" w:rsidP="0022462E">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3"/>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00EF2DB5">
        <w:rPr>
          <w:rFonts w:ascii="GHEA Grapalat" w:hAnsi="GHEA Grapalat"/>
        </w:rPr>
        <w:t>одекс)</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8842CE" w:rsidRPr="00374F4A" w:rsidRDefault="00096865" w:rsidP="00211FA2">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211FA2" w:rsidRDefault="00096865" w:rsidP="00211FA2">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211FA2" w:rsidRDefault="00096865" w:rsidP="00211FA2">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4"/>
        <w:t>14</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11FA2">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F2DB5" w:rsidRDefault="00EF2DB5" w:rsidP="00211FA2">
      <w:pPr>
        <w:widowControl w:val="0"/>
        <w:spacing w:after="160"/>
        <w:ind w:firstLine="567"/>
        <w:jc w:val="both"/>
        <w:rPr>
          <w:rFonts w:ascii="GHEA Grapalat" w:hAnsi="GHEA Grapalat"/>
          <w:b/>
        </w:rPr>
      </w:pP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приложению N 1.1.</w:t>
      </w:r>
    </w:p>
    <w:p w:rsidR="00E52441" w:rsidRPr="00925DE0" w:rsidRDefault="00EF2DB5" w:rsidP="00EF2DB5">
      <w:pPr>
        <w:widowControl w:val="0"/>
        <w:spacing w:after="160"/>
        <w:jc w:val="both"/>
        <w:rPr>
          <w:rFonts w:ascii="GHEA Grapalat" w:hAnsi="GHEA Grapalat"/>
          <w:b/>
        </w:rPr>
      </w:pPr>
      <w:r w:rsidRPr="00CC2E40">
        <w:rPr>
          <w:rFonts w:ascii="GHEA Grapalat" w:hAnsi="GHEA Grapalat"/>
          <w:b/>
        </w:rPr>
        <w:t>2.6 трудовые ресурсы согласно приложению N 1.2.</w:t>
      </w:r>
    </w:p>
    <w:p w:rsidR="00211FA2" w:rsidRDefault="00211FA2"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11FA2"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211FA2">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87B1D" w:rsidRPr="00211FA2" w:rsidRDefault="00B2572B" w:rsidP="00211FA2">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C3BF8">
        <w:rPr>
          <w:rFonts w:ascii="GHEA Grapalat" w:hAnsi="GHEA Grapalat"/>
          <w:b/>
          <w:sz w:val="24"/>
          <w:szCs w:val="24"/>
        </w:rPr>
        <w:t xml:space="preserve">открытый </w:t>
      </w:r>
      <w:r w:rsidRPr="00BF4E90">
        <w:rPr>
          <w:rFonts w:ascii="GHEA Grapalat" w:hAnsi="GHEA Grapalat"/>
          <w:b/>
          <w:sz w:val="24"/>
          <w:szCs w:val="24"/>
        </w:rPr>
        <w:t>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3034C">
        <w:rPr>
          <w:rFonts w:ascii="Arial" w:hAnsi="Arial" w:cs="Arial"/>
          <w:b/>
          <w:sz w:val="24"/>
          <w:szCs w:val="24"/>
          <w:lang w:val="es-ES" w:eastAsia="en-US" w:bidi="ar-SA"/>
        </w:rPr>
        <w:t>ԳՀ-ԲՄԽԾՁԲ-2025/02</w:t>
      </w:r>
    </w:p>
    <w:p w:rsidR="00211FA2" w:rsidRDefault="00211FA2" w:rsidP="00B46D58">
      <w:pPr>
        <w:widowControl w:val="0"/>
        <w:spacing w:after="160"/>
        <w:jc w:val="center"/>
        <w:rPr>
          <w:rFonts w:ascii="GHEA Grapalat" w:hAnsi="GHEA Grapalat"/>
          <w:b/>
        </w:rPr>
      </w:pPr>
    </w:p>
    <w:p w:rsidR="00B2572B" w:rsidRPr="00374F4A" w:rsidRDefault="00B2572B" w:rsidP="00211FA2">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211FA2">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3034C">
        <w:rPr>
          <w:rFonts w:ascii="Arial" w:hAnsi="Arial" w:cs="Arial"/>
          <w:b/>
          <w:lang w:val="es-ES" w:eastAsia="en-US" w:bidi="ar-SA"/>
        </w:rPr>
        <w:t>ԳՀ-ԲՄԽԾՁԲ-2025/02</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205306" w:rsidP="00B46D58">
      <w:pPr>
        <w:spacing w:after="160"/>
        <w:jc w:val="both"/>
        <w:rPr>
          <w:rFonts w:ascii="GHEA Grapalat" w:hAnsi="GHEA Grapalat"/>
        </w:rPr>
      </w:pPr>
      <w:r w:rsidRPr="00205306">
        <w:rPr>
          <w:rFonts w:ascii="GHEA Grapalat" w:hAnsi="GHEA Grapalat"/>
        </w:rPr>
        <w:t xml:space="preserve">срочный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205306" w:rsidRDefault="00B138F3" w:rsidP="00205306">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CC3BF8">
        <w:rPr>
          <w:rFonts w:ascii="GHEA Grapalat" w:hAnsi="GHEA Grapalat"/>
          <w:spacing w:val="-4"/>
        </w:rPr>
        <w:t xml:space="preserve">открытый </w:t>
      </w:r>
      <w:r w:rsidRPr="001E7AA5">
        <w:rPr>
          <w:rFonts w:ascii="GHEA Grapalat" w:hAnsi="GHEA Grapalat"/>
        </w:rPr>
        <w:t>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23034C">
        <w:rPr>
          <w:rFonts w:ascii="Arial" w:hAnsi="Arial" w:cs="Arial"/>
          <w:b/>
          <w:lang w:val="es-ES" w:eastAsia="en-US" w:bidi="ar-SA"/>
        </w:rPr>
        <w:t>ԳՀ-ԲՄԽԾՁԲ-2025/02</w:t>
      </w:r>
      <w:r w:rsidRPr="001E7AA5">
        <w:rPr>
          <w:rFonts w:ascii="GHEA Grapalat" w:hAnsi="GHEA Grapalat"/>
        </w:rPr>
        <w:t>,</w:t>
      </w:r>
      <w:r w:rsidR="00211FA2">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205306">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205306" w:rsidRPr="00205306">
        <w:rPr>
          <w:rFonts w:ascii="GHEA Grapalat" w:hAnsi="GHEA Grapalat"/>
        </w:rPr>
        <w:t xml:space="preserve">срочный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23034C">
        <w:rPr>
          <w:rFonts w:ascii="Arial" w:hAnsi="Arial" w:cs="Arial"/>
          <w:b/>
          <w:lang w:val="es-ES" w:eastAsia="en-US" w:bidi="ar-SA"/>
        </w:rPr>
        <w:t>ԳՀ-ԲՄԽԾՁԲ-2025/02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5"/>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Default="00B524E0" w:rsidP="00B524E0">
      <w:pPr>
        <w:ind w:firstLine="284"/>
        <w:jc w:val="right"/>
        <w:rPr>
          <w:rFonts w:ascii="GHEA Grapalat" w:hAnsi="GHEA Grapalat" w:cs="Sylfaen"/>
          <w:b/>
          <w:sz w:val="20"/>
          <w:szCs w:val="20"/>
          <w:lang w:val="es-ES"/>
        </w:rPr>
      </w:pPr>
    </w:p>
    <w:p w:rsidR="00B524E0" w:rsidRPr="00E343AD" w:rsidRDefault="00B524E0" w:rsidP="00B524E0">
      <w:pPr>
        <w:ind w:firstLine="284"/>
        <w:jc w:val="right"/>
        <w:rPr>
          <w:rFonts w:ascii="GHEA Grapalat" w:hAnsi="GHEA Grapalat" w:cs="Sylfaen"/>
          <w:b/>
          <w:sz w:val="20"/>
          <w:szCs w:val="20"/>
          <w:lang w:val="hy-AM"/>
        </w:rPr>
      </w:pPr>
      <w:r w:rsidRPr="00E343AD">
        <w:rPr>
          <w:rFonts w:ascii="GHEA Grapalat" w:hAnsi="GHEA Grapalat" w:cs="Sylfaen"/>
          <w:b/>
          <w:sz w:val="20"/>
          <w:szCs w:val="20"/>
          <w:lang w:val="hy-AM"/>
        </w:rPr>
        <w:t>Приложение № 1.1</w:t>
      </w:r>
    </w:p>
    <w:p w:rsidR="00B524E0" w:rsidRPr="00E343AD" w:rsidRDefault="00B524E0" w:rsidP="00B524E0">
      <w:pPr>
        <w:ind w:firstLine="720"/>
        <w:jc w:val="right"/>
        <w:rPr>
          <w:rFonts w:ascii="GHEA Grapalat" w:hAnsi="GHEA Grapalat" w:cs="Sylfaen"/>
          <w:b/>
          <w:sz w:val="20"/>
          <w:szCs w:val="20"/>
          <w:lang w:val="hy-AM"/>
        </w:rPr>
      </w:pPr>
      <w:r w:rsidRPr="00E343AD">
        <w:rPr>
          <w:rFonts w:ascii="GHEA Grapalat" w:hAnsi="GHEA Grapalat" w:cs="Sylfaen"/>
          <w:b/>
          <w:sz w:val="20"/>
          <w:szCs w:val="20"/>
          <w:lang w:val="hy-AM"/>
        </w:rPr>
        <w:t xml:space="preserve">Код </w:t>
      </w:r>
      <w:r w:rsidR="0023034C">
        <w:rPr>
          <w:rFonts w:ascii="Arial" w:hAnsi="Arial" w:cs="Arial"/>
          <w:b/>
          <w:lang w:val="es-ES" w:eastAsia="en-US" w:bidi="ar-SA"/>
        </w:rPr>
        <w:t>ԳՀ-ԲՄԽԾՁԲ-2025/02</w:t>
      </w:r>
      <w:r w:rsidR="00C229A0">
        <w:rPr>
          <w:rFonts w:ascii="Open Sans" w:hAnsi="Open Sans" w:cs="Open Sans"/>
          <w:b/>
          <w:lang w:val="es-ES" w:eastAsia="en-US" w:bidi="ar-SA"/>
        </w:rPr>
        <w:t xml:space="preserve"> </w:t>
      </w:r>
      <w:r w:rsidRPr="00E343AD">
        <w:rPr>
          <w:rFonts w:ascii="GHEA Grapalat" w:hAnsi="GHEA Grapalat" w:cs="Sylfaen"/>
          <w:b/>
          <w:sz w:val="20"/>
          <w:szCs w:val="20"/>
          <w:lang w:val="hy-AM"/>
        </w:rPr>
        <w:t xml:space="preserve">приглашение на </w:t>
      </w:r>
      <w:r w:rsidR="00CC3BF8">
        <w:rPr>
          <w:rFonts w:ascii="GHEA Grapalat" w:hAnsi="GHEA Grapalat" w:cs="Sylfaen"/>
          <w:b/>
          <w:sz w:val="20"/>
          <w:szCs w:val="20"/>
          <w:lang w:val="hy-AM"/>
        </w:rPr>
        <w:t xml:space="preserve">открытый </w:t>
      </w:r>
      <w:r w:rsidRPr="00E343AD">
        <w:rPr>
          <w:rFonts w:ascii="GHEA Grapalat" w:hAnsi="GHEA Grapalat" w:cs="Sylfaen"/>
          <w:b/>
          <w:sz w:val="20"/>
          <w:szCs w:val="20"/>
          <w:lang w:val="hy-AM"/>
        </w:rPr>
        <w:t>конкурс</w:t>
      </w:r>
    </w:p>
    <w:p w:rsidR="00B524E0" w:rsidRPr="00201493" w:rsidRDefault="00B524E0" w:rsidP="00B524E0">
      <w:pPr>
        <w:shd w:val="clear" w:color="auto" w:fill="FFFFFF"/>
        <w:jc w:val="both"/>
        <w:rPr>
          <w:rFonts w:ascii="GHEA Grapalat" w:hAnsi="GHEA Grapalat"/>
          <w:b/>
          <w:color w:val="000000"/>
          <w:sz w:val="20"/>
          <w:szCs w:val="20"/>
          <w:lang w:val="es-ES"/>
        </w:rPr>
      </w:pPr>
    </w:p>
    <w:p w:rsidR="00B524E0" w:rsidRPr="00F377C3" w:rsidRDefault="00B524E0" w:rsidP="00B524E0">
      <w:pPr>
        <w:ind w:left="-66"/>
        <w:jc w:val="center"/>
        <w:rPr>
          <w:rFonts w:ascii="GHEA Grapalat" w:hAnsi="GHEA Grapalat"/>
          <w:b/>
          <w:lang w:val="af-ZA"/>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ОБЪЯВЛЕНИЕ</w:t>
      </w:r>
    </w:p>
    <w:p w:rsidR="00B524E0" w:rsidRPr="00F377C3" w:rsidRDefault="00B524E0" w:rsidP="00B524E0">
      <w:pPr>
        <w:ind w:left="-66"/>
        <w:jc w:val="center"/>
        <w:rPr>
          <w:rFonts w:ascii="GHEA Grapalat" w:hAnsi="GHEA Grapalat"/>
          <w:b/>
          <w:sz w:val="20"/>
          <w:lang w:val="hy-AM"/>
        </w:rPr>
      </w:pPr>
      <w:r w:rsidRPr="00F377C3">
        <w:rPr>
          <w:rFonts w:ascii="GHEA Grapalat" w:hAnsi="GHEA Grapalat" w:cs="Arial Armenian"/>
          <w:b/>
          <w:sz w:val="20"/>
          <w:lang w:val="hy-AM"/>
        </w:rPr>
        <w:t xml:space="preserve">« </w:t>
      </w:r>
      <w:r w:rsidRPr="00F377C3">
        <w:rPr>
          <w:rFonts w:ascii="GHEA Grapalat" w:hAnsi="GHEA Grapalat"/>
          <w:b/>
          <w:color w:val="000000"/>
          <w:sz w:val="20"/>
          <w:szCs w:val="20"/>
          <w:lang w:val="hy-AM"/>
        </w:rPr>
        <w:t>Профессиональный</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 xml:space="preserve">опыт </w:t>
      </w:r>
      <w:r w:rsidRPr="00F377C3">
        <w:rPr>
          <w:rFonts w:ascii="GHEA Grapalat" w:hAnsi="GHEA Grapalat"/>
          <w:b/>
          <w:sz w:val="20"/>
          <w:lang w:val="hy-AM"/>
        </w:rPr>
        <w:t>» на соответствие квалификационным критериям</w:t>
      </w:r>
    </w:p>
    <w:p w:rsidR="00B524E0" w:rsidRPr="00F377C3" w:rsidRDefault="00B524E0" w:rsidP="00B524E0">
      <w:pPr>
        <w:ind w:firstLine="567"/>
        <w:jc w:val="both"/>
        <w:rPr>
          <w:rFonts w:ascii="GHEA Grapalat" w:hAnsi="GHEA Grapalat" w:cs="Sylfaen"/>
          <w:sz w:val="20"/>
          <w:highlight w:val="yellow"/>
          <w:lang w:val="hy-AM"/>
        </w:rPr>
      </w:pPr>
    </w:p>
    <w:p w:rsidR="00B524E0" w:rsidRPr="00F377C3" w:rsidRDefault="00B524E0" w:rsidP="00B524E0">
      <w:pPr>
        <w:ind w:firstLine="709"/>
        <w:jc w:val="both"/>
        <w:rPr>
          <w:rFonts w:ascii="GHEA Grapalat" w:hAnsi="GHEA Grapalat" w:cs="Arial"/>
          <w:sz w:val="20"/>
          <w:szCs w:val="20"/>
          <w:lang w:val="hy-AM"/>
        </w:rPr>
      </w:pPr>
      <w:r w:rsidRPr="00F377C3">
        <w:rPr>
          <w:rFonts w:ascii="GHEA Grapalat" w:hAnsi="GHEA Grapalat" w:cs="Arial"/>
          <w:sz w:val="20"/>
          <w:szCs w:val="20"/>
          <w:lang w:val="hy-AM"/>
        </w:rPr>
        <w:t>Ниже</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cs="Arial"/>
          <w:sz w:val="20"/>
          <w:szCs w:val="20"/>
          <w:lang w:val="es-ES"/>
        </w:rPr>
        <w:t xml:space="preserve">представляет </w:t>
      </w:r>
      <w:r w:rsidRPr="00F377C3">
        <w:rPr>
          <w:rFonts w:ascii="GHEA Grapalat" w:hAnsi="GHEA Grapalat"/>
          <w:lang w:val="hy-AM"/>
        </w:rPr>
        <w:t>2022-2025</w:t>
      </w:r>
    </w:p>
    <w:p w:rsidR="00B524E0" w:rsidRPr="00F377C3" w:rsidRDefault="00B524E0" w:rsidP="00B524E0">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имя участника</w:t>
      </w:r>
    </w:p>
    <w:p w:rsidR="00B524E0" w:rsidRPr="00F377C3" w:rsidRDefault="00B524E0" w:rsidP="00B524E0">
      <w:pPr>
        <w:jc w:val="both"/>
        <w:rPr>
          <w:rFonts w:ascii="GHEA Grapalat" w:hAnsi="GHEA Grapalat" w:cs="Arial"/>
          <w:sz w:val="20"/>
          <w:szCs w:val="20"/>
          <w:lang w:val="es-ES"/>
        </w:rPr>
      </w:pPr>
      <w:r w:rsidRPr="00F377C3">
        <w:rPr>
          <w:rFonts w:ascii="GHEA Grapalat" w:hAnsi="GHEA Grapalat" w:cs="Arial"/>
          <w:sz w:val="20"/>
          <w:szCs w:val="20"/>
          <w:lang w:val="hy-AM"/>
        </w:rPr>
        <w:t>Список реализованных контрактов:</w:t>
      </w:r>
    </w:p>
    <w:p w:rsidR="00B524E0" w:rsidRPr="00F377C3" w:rsidRDefault="00B524E0" w:rsidP="00B524E0">
      <w:pPr>
        <w:jc w:val="both"/>
        <w:rPr>
          <w:rFonts w:ascii="GHEA Grapalat" w:hAnsi="GHEA Grapalat"/>
          <w:i/>
          <w:sz w:val="16"/>
          <w:vertAlign w:val="superscript"/>
          <w:lang w:val="es-ES"/>
        </w:rPr>
      </w:pPr>
    </w:p>
    <w:p w:rsidR="00B524E0" w:rsidRPr="00F377C3" w:rsidRDefault="00B524E0" w:rsidP="00B524E0">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B524E0" w:rsidRPr="00B8157F" w:rsidTr="001D36D0">
        <w:tc>
          <w:tcPr>
            <w:tcW w:w="10350" w:type="dxa"/>
            <w:gridSpan w:val="5"/>
            <w:tcBorders>
              <w:top w:val="single" w:sz="4" w:space="0" w:color="auto"/>
              <w:left w:val="single" w:sz="4" w:space="0" w:color="auto"/>
              <w:bottom w:val="single" w:sz="4" w:space="0" w:color="auto"/>
              <w:right w:val="single" w:sz="4" w:space="0" w:color="auto"/>
            </w:tcBorders>
            <w:vAlign w:val="center"/>
          </w:tcPr>
          <w:p w:rsidR="00B524E0" w:rsidRPr="00F377C3" w:rsidRDefault="00B524E0" w:rsidP="001D36D0">
            <w:pPr>
              <w:jc w:val="center"/>
              <w:rPr>
                <w:rFonts w:ascii="Sylfaen" w:hAnsi="Sylfaen" w:cs="Arial"/>
                <w:lang w:val="hy-AM"/>
              </w:rPr>
            </w:pPr>
            <w:r w:rsidRPr="00F377C3">
              <w:rPr>
                <w:rFonts w:ascii="Sylfaen" w:hAnsi="Sylfaen" w:cs="Arial"/>
                <w:lang w:val="hy-AM"/>
              </w:rPr>
              <w:t>Реализовано организацией</w:t>
            </w:r>
            <w:r w:rsidRPr="00F377C3">
              <w:rPr>
                <w:rFonts w:ascii="Sylfaen" w:hAnsi="Sylfaen" w:cs="Arial"/>
                <w:lang w:val="af-ZA"/>
              </w:rPr>
              <w:t xml:space="preserve"> </w:t>
            </w:r>
            <w:r w:rsidRPr="00F377C3">
              <w:rPr>
                <w:rFonts w:ascii="Sylfaen" w:hAnsi="Sylfaen" w:cs="Arial"/>
                <w:lang w:val="hy-AM"/>
              </w:rPr>
              <w:t xml:space="preserve">аналогичная дизайнерская </w:t>
            </w:r>
            <w:r w:rsidRPr="00F377C3">
              <w:rPr>
                <w:rFonts w:ascii="Sylfaen" w:hAnsi="Sylfaen" w:cs="Arial"/>
                <w:lang w:val="af-ZA"/>
              </w:rPr>
              <w:t>работа</w:t>
            </w:r>
          </w:p>
        </w:tc>
      </w:tr>
      <w:tr w:rsidR="00B524E0" w:rsidRPr="00F377C3" w:rsidTr="001D36D0">
        <w:tblPrEx>
          <w:tblLook w:val="01E0"/>
        </w:tblPrEx>
        <w:tc>
          <w:tcPr>
            <w:tcW w:w="10350" w:type="dxa"/>
            <w:gridSpan w:val="5"/>
            <w:vAlign w:val="center"/>
          </w:tcPr>
          <w:p w:rsidR="00B524E0" w:rsidRPr="00F377C3" w:rsidRDefault="00B524E0" w:rsidP="001D36D0">
            <w:pPr>
              <w:jc w:val="center"/>
              <w:rPr>
                <w:rFonts w:ascii="Sylfaen" w:hAnsi="Sylfaen" w:cs="Arial"/>
                <w:lang w:val="hy-AM"/>
              </w:rPr>
            </w:pPr>
            <w:r w:rsidRPr="00F377C3">
              <w:rPr>
                <w:rFonts w:ascii="Sylfaen" w:hAnsi="Sylfaen" w:cs="Sylfaen"/>
                <w:lang w:val="hy-AM"/>
              </w:rPr>
              <w:t xml:space="preserve">Контракты </w:t>
            </w:r>
            <w:r w:rsidRPr="00F377C3">
              <w:rPr>
                <w:rFonts w:ascii="Sylfaen" w:hAnsi="Sylfaen" w:cs="Arial Armenian"/>
                <w:sz w:val="20"/>
                <w:lang w:val="hy-AM"/>
              </w:rPr>
              <w:t>*</w:t>
            </w:r>
          </w:p>
        </w:tc>
      </w:tr>
      <w:tr w:rsidR="00B524E0" w:rsidRPr="00B8157F" w:rsidTr="001D36D0">
        <w:tblPrEx>
          <w:tblLook w:val="01E0"/>
        </w:tblPrEx>
        <w:tc>
          <w:tcPr>
            <w:tcW w:w="720" w:type="dxa"/>
          </w:tcPr>
          <w:p w:rsidR="00B524E0" w:rsidRPr="00F377C3" w:rsidRDefault="00B524E0" w:rsidP="001D36D0">
            <w:pPr>
              <w:jc w:val="center"/>
              <w:rPr>
                <w:rFonts w:ascii="Sylfaen" w:hAnsi="Sylfaen" w:cs="Arial Armenian"/>
                <w:sz w:val="20"/>
              </w:rPr>
            </w:pPr>
            <w:r w:rsidRPr="00F377C3">
              <w:rPr>
                <w:rFonts w:ascii="Sylfaen" w:hAnsi="Sylfaen" w:cs="Arial Armenian"/>
                <w:sz w:val="20"/>
                <w:lang w:val="hy-AM"/>
              </w:rPr>
              <w:t>ч/ч</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Год</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сумма денег</w:t>
            </w:r>
          </w:p>
        </w:tc>
        <w:tc>
          <w:tcPr>
            <w:tcW w:w="2700" w:type="dxa"/>
          </w:tcPr>
          <w:p w:rsidR="00B524E0" w:rsidRPr="00F377C3" w:rsidRDefault="00B524E0" w:rsidP="001D36D0">
            <w:pPr>
              <w:jc w:val="center"/>
              <w:rPr>
                <w:rFonts w:ascii="Sylfaen" w:hAnsi="Sylfaen" w:cs="Arial"/>
                <w:sz w:val="20"/>
                <w:lang w:val="hy-AM"/>
              </w:rPr>
            </w:pPr>
            <w:r w:rsidRPr="00F377C3">
              <w:rPr>
                <w:rFonts w:ascii="Sylfaen" w:hAnsi="Sylfaen" w:cs="Sylfaen"/>
                <w:sz w:val="20"/>
                <w:lang w:val="hy-AM"/>
              </w:rPr>
              <w:t>имя</w:t>
            </w:r>
          </w:p>
        </w:tc>
        <w:tc>
          <w:tcPr>
            <w:tcW w:w="4230" w:type="dxa"/>
            <w:vAlign w:val="center"/>
          </w:tcPr>
          <w:p w:rsidR="00B524E0" w:rsidRPr="00F377C3" w:rsidRDefault="00B524E0" w:rsidP="001D36D0">
            <w:pPr>
              <w:jc w:val="center"/>
              <w:rPr>
                <w:rFonts w:ascii="Sylfaen" w:hAnsi="Sylfaen" w:cs="Sylfaen"/>
                <w:sz w:val="20"/>
                <w:lang w:val="hy-AM"/>
              </w:rPr>
            </w:pPr>
            <w:r w:rsidRPr="00F377C3">
              <w:rPr>
                <w:rFonts w:ascii="Sylfaen" w:hAnsi="Sylfaen" w:cs="Sylfaen"/>
                <w:sz w:val="20"/>
                <w:lang w:val="hy-AM"/>
              </w:rPr>
              <w:t>Контактная информация для клиента: телефон, электронная почта</w:t>
            </w: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bl>
    <w:p w:rsidR="00B524E0" w:rsidRPr="00F377C3" w:rsidRDefault="00B524E0" w:rsidP="00B524E0">
      <w:pPr>
        <w:ind w:firstLine="567"/>
        <w:jc w:val="both"/>
        <w:rPr>
          <w:rFonts w:ascii="GHEA Grapalat" w:hAnsi="GHEA Grapalat" w:cs="Sylfaen"/>
          <w:sz w:val="20"/>
          <w:highlight w:val="yellow"/>
          <w:lang w:val="es-ES"/>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w:t>
      </w:r>
      <w:r w:rsidR="00C229A0" w:rsidRPr="00C229A0">
        <w:rPr>
          <w:rFonts w:ascii="Arial" w:hAnsi="Arial" w:cs="Arial"/>
          <w:b/>
          <w:lang w:val="es-ES" w:eastAsia="en-US" w:bidi="ar-SA"/>
        </w:rPr>
        <w:t xml:space="preserve"> </w:t>
      </w:r>
      <w:r w:rsidR="0023034C">
        <w:rPr>
          <w:rFonts w:ascii="Arial" w:hAnsi="Arial" w:cs="Arial"/>
          <w:b/>
          <w:lang w:val="es-ES" w:eastAsia="en-US" w:bidi="ar-SA"/>
        </w:rPr>
        <w:t>ԳՀ-ԲՄԽԾՁԲ-2025/02</w:t>
      </w:r>
      <w:r w:rsidR="00C229A0">
        <w:rPr>
          <w:rFonts w:ascii="Open Sans" w:hAnsi="Open Sans" w:cs="Open Sans"/>
          <w:b/>
          <w:lang w:val="es-ES" w:eastAsia="en-US" w:bidi="ar-SA"/>
        </w:rPr>
        <w:t xml:space="preserve"> </w:t>
      </w:r>
      <w:r w:rsidRPr="00E343AD">
        <w:rPr>
          <w:rFonts w:ascii="GHEA Grapalat" w:hAnsi="GHEA Grapalat" w:cs="Sylfaen"/>
          <w:b/>
          <w:lang w:val="es-ES"/>
        </w:rPr>
        <w:t>"</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jc w:val="both"/>
        <w:rPr>
          <w:rFonts w:ascii="GHEA Grapalat" w:hAnsi="GHEA Grapalat" w:cs="Sylfaen"/>
          <w:i/>
          <w:sz w:val="18"/>
          <w:lang w:val="es-ES"/>
        </w:rPr>
      </w:pPr>
      <w:r w:rsidRPr="00F377C3">
        <w:rPr>
          <w:rFonts w:ascii="GHEA Grapalat" w:hAnsi="GHEA Grapalat"/>
          <w:i/>
          <w:sz w:val="18"/>
          <w:lang w:val="es-ES"/>
        </w:rPr>
        <w:t xml:space="preserve">( </w:t>
      </w:r>
      <w:r w:rsidRPr="00F377C3">
        <w:rPr>
          <w:rFonts w:ascii="GHEA Grapalat" w:hAnsi="GHEA Grapalat" w:cs="Sylfaen"/>
          <w:i/>
          <w:sz w:val="18"/>
          <w:lang w:val="es-ES"/>
        </w:rPr>
        <w:t xml:space="preserve">ранее сделанный копии контракта ( ов ) и​ что надлежащее исполнение контракта ( ов ) производительность оценить номер : данные договор вечеринки одобрено контрактом​ определенный в установленный срок производительность подтверждающий акт ( прием-передача) протокол и т.д. ) </w:t>
      </w:r>
      <w:proofErr w:type="gramStart"/>
      <w:r w:rsidRPr="00F377C3">
        <w:rPr>
          <w:rFonts w:ascii="GHEA Grapalat" w:hAnsi="GHEA Grapalat" w:cs="Sylfaen"/>
          <w:i/>
          <w:sz w:val="18"/>
          <w:lang w:val="es-ES"/>
        </w:rPr>
        <w:t>копия</w:t>
      </w:r>
      <w:proofErr w:type="gramEnd"/>
      <w:r w:rsidRPr="00F377C3">
        <w:rPr>
          <w:rFonts w:ascii="GHEA Grapalat" w:hAnsi="GHEA Grapalat" w:cs="Sylfaen"/>
          <w:i/>
          <w:sz w:val="18"/>
          <w:lang w:val="es-ES"/>
        </w:rPr>
        <w:t xml:space="preserve"> или данные договор производительность принял сторона написано подтверждение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rPr>
          <w:rFonts w:ascii="GHEA Grapalat" w:hAnsi="GHEA Grapalat"/>
          <w:sz w:val="20"/>
          <w:lang w:val="es-ES"/>
        </w:rPr>
      </w:pPr>
    </w:p>
    <w:p w:rsidR="00B524E0" w:rsidRPr="00F377C3" w:rsidRDefault="00B524E0" w:rsidP="00B524E0">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rsidR="00B524E0" w:rsidRPr="00F377C3" w:rsidRDefault="00B524E0" w:rsidP="00B524E0">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Имя участника (должность руководителя, имя, фамилия)</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подпись</w:t>
      </w:r>
      <w:r w:rsidRPr="00F377C3">
        <w:rPr>
          <w:rFonts w:ascii="GHEA Grapalat" w:hAnsi="GHEA Grapalat" w:cs="Sylfaen"/>
          <w:sz w:val="20"/>
          <w:vertAlign w:val="superscript"/>
          <w:lang w:val="hy-AM"/>
        </w:rPr>
        <w:tab/>
      </w:r>
    </w:p>
    <w:p w:rsidR="00B524E0" w:rsidRPr="00F377C3" w:rsidRDefault="00B524E0" w:rsidP="00B524E0">
      <w:pPr>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jc w:val="right"/>
        <w:rPr>
          <w:rFonts w:ascii="GHEA Grapalat" w:hAnsi="GHEA Grapalat" w:cs="Arial"/>
          <w:sz w:val="20"/>
          <w:lang w:val="hy-AM"/>
        </w:rPr>
      </w:pPr>
      <w:r w:rsidRPr="00F377C3">
        <w:rPr>
          <w:rFonts w:ascii="GHEA Grapalat" w:hAnsi="GHEA Grapalat" w:cs="Sylfaen"/>
          <w:sz w:val="20"/>
          <w:lang w:val="hy-AM"/>
        </w:rPr>
        <w:t xml:space="preserve">К. </w:t>
      </w:r>
      <w:r w:rsidRPr="00F377C3">
        <w:rPr>
          <w:rFonts w:ascii="GHEA Grapalat" w:hAnsi="GHEA Grapalat" w:cs="Arial"/>
          <w:sz w:val="20"/>
          <w:lang w:val="hy-AM"/>
        </w:rPr>
        <w:t>Т.</w:t>
      </w:r>
    </w:p>
    <w:p w:rsidR="00B524E0" w:rsidRPr="00F377C3" w:rsidRDefault="00B524E0" w:rsidP="00B524E0">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ind w:firstLine="284"/>
        <w:jc w:val="right"/>
        <w:rPr>
          <w:rFonts w:ascii="GHEA Grapalat" w:hAnsi="GHEA Grapalat" w:cs="Sylfaen"/>
          <w:b/>
          <w:sz w:val="20"/>
          <w:szCs w:val="20"/>
          <w:lang w:val="hy-AM"/>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Arial"/>
          <w:b/>
          <w:sz w:val="20"/>
          <w:szCs w:val="20"/>
          <w:lang w:val="hy-AM"/>
        </w:rPr>
      </w:pPr>
      <w:r w:rsidRPr="00F377C3">
        <w:rPr>
          <w:rFonts w:ascii="GHEA Grapalat" w:hAnsi="GHEA Grapalat" w:cs="Sylfaen"/>
          <w:b/>
          <w:sz w:val="20"/>
          <w:szCs w:val="20"/>
          <w:lang w:val="es-ES"/>
        </w:rPr>
        <w:t xml:space="preserve">Приложение </w:t>
      </w:r>
      <w:r w:rsidRPr="00F377C3">
        <w:rPr>
          <w:rFonts w:ascii="GHEA Grapalat" w:hAnsi="GHEA Grapalat" w:cs="Arial"/>
          <w:b/>
          <w:sz w:val="20"/>
          <w:szCs w:val="20"/>
          <w:lang w:val="es-ES"/>
        </w:rPr>
        <w:t xml:space="preserve">№ 1 </w:t>
      </w:r>
      <w:r w:rsidRPr="00F377C3">
        <w:rPr>
          <w:rFonts w:ascii="MS Gothic" w:eastAsia="MS Gothic" w:hAnsi="MS Gothic" w:cs="MS Gothic" w:hint="eastAsia"/>
          <w:b/>
          <w:sz w:val="20"/>
          <w:szCs w:val="20"/>
          <w:lang w:val="hy-AM"/>
        </w:rPr>
        <w:t xml:space="preserve">․ </w:t>
      </w:r>
      <w:r w:rsidRPr="00F377C3">
        <w:rPr>
          <w:rFonts w:ascii="GHEA Grapalat" w:hAnsi="GHEA Grapalat" w:cs="Arial"/>
          <w:b/>
          <w:sz w:val="20"/>
          <w:szCs w:val="20"/>
          <w:lang w:val="hy-AM"/>
        </w:rPr>
        <w:t>2</w:t>
      </w:r>
    </w:p>
    <w:p w:rsidR="00B524E0" w:rsidRPr="00201493" w:rsidRDefault="00B524E0" w:rsidP="00B524E0">
      <w:pPr>
        <w:ind w:firstLine="720"/>
        <w:jc w:val="right"/>
        <w:rPr>
          <w:rFonts w:ascii="GHEA Grapalat" w:hAnsi="GHEA Grapalat"/>
          <w:sz w:val="20"/>
          <w:szCs w:val="20"/>
          <w:lang w:val="af-ZA"/>
        </w:rPr>
      </w:pPr>
      <w:r w:rsidRPr="00F377C3">
        <w:rPr>
          <w:rFonts w:ascii="GHEA Grapalat" w:hAnsi="GHEA Grapalat" w:cs="Sylfaen"/>
          <w:b/>
          <w:sz w:val="20"/>
          <w:szCs w:val="20"/>
          <w:lang w:val="es-ES"/>
        </w:rPr>
        <w:t xml:space="preserve">Код </w:t>
      </w:r>
      <w:r w:rsidR="0023034C">
        <w:rPr>
          <w:rFonts w:ascii="Arial" w:hAnsi="Arial" w:cs="Arial"/>
          <w:b/>
          <w:lang w:val="es-ES" w:eastAsia="en-US" w:bidi="ar-SA"/>
        </w:rPr>
        <w:t>ԳՀ-ԲՄԽԾՁԲ-2025/02</w:t>
      </w:r>
    </w:p>
    <w:p w:rsidR="00B524E0" w:rsidRPr="00F377C3" w:rsidRDefault="00B524E0" w:rsidP="00B524E0">
      <w:pPr>
        <w:ind w:firstLine="567"/>
        <w:jc w:val="right"/>
        <w:rPr>
          <w:rFonts w:ascii="GHEA Grapalat" w:hAnsi="GHEA Grapalat" w:cs="Arial"/>
          <w:b/>
          <w:sz w:val="20"/>
          <w:szCs w:val="20"/>
          <w:lang w:val="es-ES"/>
        </w:rPr>
      </w:pPr>
      <w:proofErr w:type="gramStart"/>
      <w:r>
        <w:rPr>
          <w:rFonts w:ascii="GHEA Grapalat" w:hAnsi="GHEA Grapalat" w:cs="Sylfaen"/>
          <w:b/>
          <w:sz w:val="20"/>
          <w:szCs w:val="20"/>
          <w:lang w:val="es-ES"/>
        </w:rPr>
        <w:t>срочный</w:t>
      </w:r>
      <w:proofErr w:type="gramEnd"/>
      <w:r>
        <w:rPr>
          <w:rFonts w:ascii="GHEA Grapalat" w:hAnsi="GHEA Grapalat" w:cs="Sylfaen"/>
          <w:b/>
          <w:sz w:val="20"/>
          <w:szCs w:val="20"/>
          <w:lang w:val="es-ES"/>
        </w:rPr>
        <w:t xml:space="preserve"> открыть соревнование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приглашение</w:t>
      </w:r>
    </w:p>
    <w:p w:rsidR="00B524E0" w:rsidRPr="00201493" w:rsidRDefault="00B524E0" w:rsidP="00B524E0">
      <w:pPr>
        <w:ind w:firstLine="360"/>
        <w:jc w:val="right"/>
        <w:rPr>
          <w:rFonts w:ascii="GHEA Grapalat" w:hAnsi="GHEA Grapalat" w:cs="Arial"/>
          <w:b/>
          <w:sz w:val="20"/>
          <w:szCs w:val="20"/>
          <w:lang w:val="es-ES"/>
        </w:rPr>
      </w:pPr>
    </w:p>
    <w:p w:rsidR="00B524E0" w:rsidRPr="00F377C3" w:rsidRDefault="00B524E0" w:rsidP="00B524E0">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66"/>
        <w:jc w:val="center"/>
        <w:rPr>
          <w:rFonts w:ascii="GHEA Grapalat" w:hAnsi="GHEA Grapalat" w:cs="Sylfaen"/>
          <w:b/>
          <w:lang w:val="hy-AM"/>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Т Е Г Х Е К А Н К</w:t>
      </w: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 ОСНОВНОМ СОСТАВЕ, ПРЕДЛОЖЕННОМ УЧАСТНИКОМ</w:t>
      </w:r>
    </w:p>
    <w:p w:rsidR="00B524E0" w:rsidRPr="00F377C3" w:rsidRDefault="00B524E0" w:rsidP="00B524E0">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B524E0" w:rsidRPr="00F377C3" w:rsidTr="001D36D0">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Базовый</w:t>
            </w:r>
            <w:r w:rsidRPr="00F377C3">
              <w:rPr>
                <w:rFonts w:ascii="GHEA Grapalat" w:hAnsi="GHEA Grapalat" w:cs="Arial"/>
                <w:sz w:val="20"/>
                <w:szCs w:val="20"/>
              </w:rPr>
              <w:t xml:space="preserve"> </w:t>
            </w:r>
            <w:r w:rsidRPr="00F377C3">
              <w:rPr>
                <w:rFonts w:ascii="GHEA Grapalat" w:hAnsi="GHEA Grapalat" w:cs="Sylfaen"/>
                <w:sz w:val="20"/>
                <w:szCs w:val="20"/>
              </w:rPr>
              <w:t>в штате</w:t>
            </w:r>
            <w:r w:rsidRPr="00F377C3">
              <w:rPr>
                <w:rFonts w:ascii="GHEA Grapalat" w:hAnsi="GHEA Grapalat" w:cs="Arial"/>
                <w:sz w:val="20"/>
                <w:szCs w:val="20"/>
              </w:rPr>
              <w:t xml:space="preserve"> </w:t>
            </w:r>
            <w:r w:rsidRPr="00F377C3">
              <w:rPr>
                <w:rFonts w:ascii="GHEA Grapalat" w:hAnsi="GHEA Grapalat" w:cs="Sylfaen"/>
                <w:sz w:val="20"/>
                <w:szCs w:val="20"/>
              </w:rPr>
              <w:t>включено</w:t>
            </w:r>
            <w:r w:rsidRPr="00F377C3">
              <w:rPr>
                <w:rFonts w:ascii="GHEA Grapalat" w:hAnsi="GHEA Grapalat" w:cs="Arial"/>
                <w:sz w:val="20"/>
                <w:szCs w:val="20"/>
              </w:rPr>
              <w:t xml:space="preserve"> </w:t>
            </w:r>
            <w:r w:rsidRPr="00F377C3">
              <w:rPr>
                <w:rFonts w:ascii="GHEA Grapalat" w:hAnsi="GHEA Grapalat" w:cs="Sylfaen"/>
                <w:sz w:val="20"/>
                <w:szCs w:val="20"/>
              </w:rPr>
              <w:t>специалисты</w:t>
            </w:r>
          </w:p>
        </w:tc>
      </w:tr>
      <w:tr w:rsidR="00B524E0" w:rsidRPr="00F377C3" w:rsidTr="001D36D0">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 xml:space="preserve">имя </w:t>
            </w:r>
            <w:r w:rsidRPr="00F377C3">
              <w:rPr>
                <w:rFonts w:ascii="GHEA Grapalat" w:hAnsi="GHEA Grapalat" w:cs="Arial"/>
                <w:sz w:val="20"/>
                <w:szCs w:val="20"/>
              </w:rPr>
              <w:t xml:space="preserve">, </w:t>
            </w:r>
            <w:r w:rsidRPr="00F377C3">
              <w:rPr>
                <w:rFonts w:ascii="GHEA Grapalat" w:hAnsi="GHEA Grapalat" w:cs="Sylfaen"/>
                <w:sz w:val="20"/>
                <w:szCs w:val="20"/>
              </w:rPr>
              <w:t>фамилия</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квалификация</w:t>
            </w:r>
          </w:p>
        </w:tc>
        <w:tc>
          <w:tcPr>
            <w:tcW w:w="4962" w:type="dxa"/>
            <w:gridSpan w:val="2"/>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работающий</w:t>
            </w:r>
            <w:r w:rsidRPr="00F377C3">
              <w:rPr>
                <w:rFonts w:ascii="GHEA Grapalat" w:hAnsi="GHEA Grapalat" w:cs="Arial"/>
                <w:sz w:val="20"/>
                <w:szCs w:val="20"/>
              </w:rPr>
              <w:t xml:space="preserve"> </w:t>
            </w:r>
            <w:r w:rsidRPr="00F377C3">
              <w:rPr>
                <w:rFonts w:ascii="GHEA Grapalat" w:hAnsi="GHEA Grapalat" w:cs="Sylfaen"/>
                <w:sz w:val="20"/>
                <w:szCs w:val="20"/>
              </w:rPr>
              <w:t>опыт</w:t>
            </w:r>
          </w:p>
        </w:tc>
        <w:tc>
          <w:tcPr>
            <w:tcW w:w="1452" w:type="dxa"/>
            <w:vMerge w:val="restart"/>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работодатель имя</w:t>
            </w:r>
          </w:p>
        </w:tc>
      </w:tr>
      <w:tr w:rsidR="00B524E0" w:rsidRPr="00F377C3" w:rsidTr="001D36D0">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период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активность</w:t>
            </w:r>
            <w:r w:rsidRPr="00F377C3">
              <w:rPr>
                <w:rFonts w:ascii="GHEA Grapalat" w:hAnsi="GHEA Grapalat" w:cs="Arial"/>
                <w:sz w:val="20"/>
                <w:szCs w:val="20"/>
              </w:rPr>
              <w:t xml:space="preserve"> </w:t>
            </w:r>
            <w:r w:rsidRPr="00F377C3">
              <w:rPr>
                <w:rFonts w:ascii="GHEA Grapalat" w:hAnsi="GHEA Grapalat" w:cs="Sylfaen"/>
                <w:sz w:val="20"/>
                <w:szCs w:val="20"/>
              </w:rPr>
              <w:t>поле</w:t>
            </w:r>
            <w:r w:rsidRPr="00F377C3">
              <w:rPr>
                <w:rFonts w:ascii="GHEA Grapalat" w:hAnsi="GHEA Grapalat" w:cs="Arial"/>
                <w:sz w:val="20"/>
                <w:szCs w:val="20"/>
              </w:rPr>
              <w:t xml:space="preserve"> </w:t>
            </w:r>
            <w:r w:rsidRPr="00F377C3">
              <w:rPr>
                <w:rFonts w:ascii="GHEA Grapalat" w:hAnsi="GHEA Grapalat" w:cs="Sylfaen"/>
                <w:sz w:val="20"/>
                <w:szCs w:val="20"/>
              </w:rPr>
              <w:t>и</w:t>
            </w:r>
            <w:r w:rsidRPr="00F377C3">
              <w:rPr>
                <w:rFonts w:ascii="GHEA Grapalat" w:hAnsi="GHEA Grapalat" w:cs="Arial"/>
                <w:sz w:val="20"/>
                <w:szCs w:val="20"/>
              </w:rPr>
              <w:t xml:space="preserve"> </w:t>
            </w:r>
            <w:r w:rsidRPr="00F377C3">
              <w:rPr>
                <w:rFonts w:ascii="GHEA Grapalat" w:hAnsi="GHEA Grapalat" w:cs="Sylfaen"/>
                <w:sz w:val="20"/>
                <w:szCs w:val="20"/>
              </w:rPr>
              <w:t>сделанный</w:t>
            </w:r>
            <w:r w:rsidRPr="00F377C3">
              <w:rPr>
                <w:rFonts w:ascii="GHEA Grapalat" w:hAnsi="GHEA Grapalat" w:cs="Arial"/>
                <w:sz w:val="20"/>
                <w:szCs w:val="20"/>
              </w:rPr>
              <w:t xml:space="preserve"> </w:t>
            </w:r>
            <w:r w:rsidRPr="00F377C3">
              <w:rPr>
                <w:rFonts w:ascii="GHEA Grapalat" w:hAnsi="GHEA Grapalat" w:cs="Sylfaen"/>
                <w:sz w:val="20"/>
                <w:szCs w:val="20"/>
              </w:rPr>
              <w:t>работа</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r>
    </w:tbl>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w:t>
      </w:r>
      <w:r w:rsidR="00C229A0" w:rsidRPr="00C229A0">
        <w:rPr>
          <w:rFonts w:ascii="Arial" w:hAnsi="Arial" w:cs="Arial"/>
          <w:b/>
          <w:lang w:val="es-ES" w:eastAsia="en-US" w:bidi="ar-SA"/>
        </w:rPr>
        <w:t xml:space="preserve"> </w:t>
      </w:r>
      <w:r w:rsidR="0023034C">
        <w:rPr>
          <w:rFonts w:ascii="Arial" w:hAnsi="Arial" w:cs="Arial"/>
          <w:b/>
          <w:lang w:val="es-ES" w:eastAsia="en-US" w:bidi="ar-SA"/>
        </w:rPr>
        <w:t>ԳՀ-ԲՄԽԾՁԲ-2025/02</w:t>
      </w:r>
      <w:r w:rsidR="00C229A0">
        <w:rPr>
          <w:rFonts w:ascii="Open Sans" w:hAnsi="Open Sans" w:cs="Open Sans"/>
          <w:b/>
          <w:lang w:val="es-ES" w:eastAsia="en-US" w:bidi="ar-SA"/>
        </w:rPr>
        <w:t xml:space="preserve"> </w:t>
      </w:r>
      <w:r w:rsidRPr="00E343AD">
        <w:rPr>
          <w:rFonts w:ascii="GHEA Grapalat" w:hAnsi="GHEA Grapalat" w:cs="Sylfaen"/>
          <w:b/>
          <w:lang w:val="es-ES"/>
        </w:rPr>
        <w:t>"</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ind w:left="-66"/>
        <w:jc w:val="both"/>
        <w:rPr>
          <w:rFonts w:ascii="GHEA Grapalat" w:hAnsi="GHEA Grapalat"/>
          <w:sz w:val="20"/>
          <w:lang w:val="es-ES"/>
        </w:rPr>
      </w:pPr>
      <w:r w:rsidRPr="00F377C3">
        <w:rPr>
          <w:rFonts w:ascii="GHEA Grapalat" w:hAnsi="GHEA Grapalat"/>
          <w:i/>
          <w:sz w:val="18"/>
          <w:lang w:val="es-ES"/>
        </w:rPr>
        <w:lastRenderedPageBreak/>
        <w:t xml:space="preserve">( </w:t>
      </w:r>
      <w:proofErr w:type="gramStart"/>
      <w:r w:rsidRPr="00F377C3">
        <w:rPr>
          <w:rFonts w:ascii="GHEA Grapalat" w:hAnsi="GHEA Grapalat" w:cs="Sylfaen"/>
          <w:i/>
          <w:sz w:val="18"/>
          <w:lang w:val="es-ES"/>
        </w:rPr>
        <w:t>номинирован</w:t>
      </w:r>
      <w:proofErr w:type="gramEnd"/>
      <w:r w:rsidRPr="00F377C3">
        <w:rPr>
          <w:rFonts w:ascii="GHEA Grapalat" w:hAnsi="GHEA Grapalat" w:cs="Sylfaen"/>
          <w:i/>
          <w:sz w:val="18"/>
          <w:lang w:val="es-ES"/>
        </w:rPr>
        <w:t xml:space="preserve">) в штате вовлеченный специалисты подтвержденный написано соглашения , которые будут реализованы в работе последний чтобы принять участие о том , как также специалисты паспорта и квалификации подтверждающий Копии документов ( диплом , сертификат , аттестат </w:t>
      </w:r>
      <w:r w:rsidRPr="00F377C3">
        <w:rPr>
          <w:rFonts w:ascii="GHEA Grapalat" w:hAnsi="GHEA Grapalat" w:cs="Tahoma"/>
          <w:i/>
          <w:sz w:val="18"/>
          <w:lang w:val="es-ES"/>
        </w:rPr>
        <w:t xml:space="preserve">и </w:t>
      </w:r>
      <w:r w:rsidRPr="00F377C3">
        <w:rPr>
          <w:rFonts w:ascii="GHEA Grapalat" w:hAnsi="GHEA Grapalat" w:cs="Sylfaen"/>
          <w:i/>
          <w:sz w:val="18"/>
          <w:lang w:val="es-ES"/>
        </w:rPr>
        <w:t>т.д. )</w:t>
      </w:r>
      <w:r w:rsidRPr="00F377C3">
        <w:rPr>
          <w:rFonts w:ascii="GHEA Grapalat" w:hAnsi="GHEA Grapalat"/>
          <w:i/>
          <w:sz w:val="18"/>
          <w:lang w:val="es-ES"/>
        </w:rPr>
        <w:t>​</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___________________________________________</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_____________</w:t>
      </w:r>
    </w:p>
    <w:p w:rsidR="00B524E0" w:rsidRPr="00F377C3" w:rsidRDefault="00B524E0" w:rsidP="00B524E0">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наименование участника (должность руководителя, имя, фамилия) подпись</w:t>
      </w:r>
      <w:r w:rsidRPr="00F377C3">
        <w:rPr>
          <w:rFonts w:ascii="GHEA Grapalat" w:hAnsi="GHEA Grapalat"/>
          <w:sz w:val="20"/>
          <w:vertAlign w:val="superscript"/>
          <w:lang w:val="hy-AM"/>
        </w:rPr>
        <w:tab/>
      </w:r>
    </w:p>
    <w:p w:rsidR="00B524E0" w:rsidRPr="00F377C3" w:rsidRDefault="00B524E0" w:rsidP="00B524E0">
      <w:pPr>
        <w:ind w:left="-284"/>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ind w:left="-284"/>
        <w:jc w:val="center"/>
        <w:rPr>
          <w:rFonts w:ascii="GHEA Grapalat" w:hAnsi="GHEA Grapalat" w:cs="Sylfaen"/>
          <w:b/>
          <w:sz w:val="20"/>
          <w:szCs w:val="20"/>
          <w:lang w:val="hy-AM"/>
        </w:rPr>
      </w:pPr>
      <w:r w:rsidRPr="00F377C3">
        <w:rPr>
          <w:rFonts w:ascii="GHEA Grapalat" w:hAnsi="GHEA Grapalat"/>
          <w:sz w:val="20"/>
          <w:szCs w:val="20"/>
          <w:lang w:val="hy-AM"/>
        </w:rPr>
        <w:t>К.Т.</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Arial"/>
          <w:sz w:val="20"/>
          <w:lang w:val="hy-AM"/>
        </w:rPr>
      </w:pPr>
      <w:r w:rsidRPr="00F377C3">
        <w:rPr>
          <w:rFonts w:ascii="GHEA Grapalat" w:hAnsi="GHEA Grapalat" w:cs="Arial"/>
          <w:sz w:val="20"/>
          <w:lang w:val="hy-AM"/>
        </w:rPr>
        <w:tab/>
        <w:t xml:space="preserve"> </w:t>
      </w:r>
    </w:p>
    <w:p w:rsidR="00B524E0" w:rsidRDefault="00B524E0" w:rsidP="00B524E0">
      <w:pPr>
        <w:jc w:val="both"/>
        <w:rPr>
          <w:rFonts w:ascii="GHEA Grapalat" w:hAnsi="GHEA Grapalat"/>
          <w:i/>
          <w:sz w:val="16"/>
          <w:szCs w:val="16"/>
          <w:lang w:val="hy-AM"/>
        </w:rPr>
      </w:pPr>
    </w:p>
    <w:p w:rsidR="00B524E0" w:rsidRDefault="00B524E0" w:rsidP="00B524E0"/>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652A78" w:rsidRDefault="00652A78" w:rsidP="00211FA2">
      <w:pPr>
        <w:jc w:val="right"/>
        <w:rPr>
          <w:rFonts w:ascii="GHEA Grapalat" w:hAnsi="GHEA Grapalat"/>
          <w:b/>
        </w:rPr>
      </w:pPr>
      <w:r>
        <w:rPr>
          <w:rFonts w:ascii="GHEA Grapalat" w:hAnsi="GHEA Grapalat"/>
          <w:b/>
        </w:rPr>
        <w:t>Приложение 1.</w:t>
      </w:r>
      <w:r w:rsidR="00B524E0" w:rsidRPr="0003403D">
        <w:rPr>
          <w:rFonts w:ascii="GHEA Grapalat" w:hAnsi="GHEA Grapalat"/>
          <w:b/>
        </w:rPr>
        <w:t>3</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CC3BF8">
        <w:rPr>
          <w:rFonts w:ascii="GHEA Grapalat" w:hAnsi="GHEA Grapalat"/>
          <w:b/>
        </w:rPr>
        <w:t xml:space="preserve">открытый </w:t>
      </w:r>
      <w:r w:rsidRPr="001439BD">
        <w:rPr>
          <w:rFonts w:ascii="GHEA Grapalat" w:hAnsi="GHEA Grapalat"/>
          <w:b/>
        </w:rPr>
        <w:t>конкурс</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211FA2">
        <w:rPr>
          <w:rFonts w:ascii="GHEA Grapalat" w:hAnsi="GHEA Grapalat"/>
          <w:b/>
          <w:i w:val="0"/>
          <w:sz w:val="24"/>
          <w:szCs w:val="24"/>
        </w:rPr>
        <w:t xml:space="preserve"> </w:t>
      </w:r>
      <w:r w:rsidR="0023034C">
        <w:rPr>
          <w:rFonts w:ascii="Arial" w:hAnsi="Arial" w:cs="Arial"/>
          <w:b/>
          <w:sz w:val="24"/>
          <w:szCs w:val="24"/>
          <w:lang w:val="es-ES" w:eastAsia="en-US" w:bidi="ar-SA"/>
        </w:rPr>
        <w:t>ԳՀ-ԲՄԽԾՁԲ-2025/02</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7672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7672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w:t>
            </w:r>
            <w:r w:rsidR="00A9306E" w:rsidRPr="00BA30D4">
              <w:rPr>
                <w:rFonts w:ascii="GHEA Grapalat" w:eastAsia="GHEA Grapalat" w:hAnsi="GHEA Grapalat" w:cs="GHEA Grapalat"/>
              </w:rPr>
              <w:lastRenderedPageBreak/>
              <w:t>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7672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7672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76724"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7672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211FA2">
        <w:trPr>
          <w:trHeight w:val="519"/>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w:t>
      </w:r>
      <w:r w:rsidRPr="000306ED">
        <w:rPr>
          <w:rFonts w:ascii="GHEA Grapalat" w:hAnsi="GHEA Grapalat"/>
        </w:rPr>
        <w:lastRenderedPageBreak/>
        <w:t>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w:t>
      </w:r>
      <w:r w:rsidRPr="000306ED">
        <w:rPr>
          <w:rFonts w:ascii="GHEA Grapalat" w:hAnsi="GHEA Grapalat"/>
        </w:rPr>
        <w:lastRenderedPageBreak/>
        <w:t>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w:t>
      </w:r>
      <w:r w:rsidRPr="000306ED">
        <w:rPr>
          <w:rFonts w:ascii="GHEA Grapalat" w:hAnsi="GHEA Grapalat"/>
        </w:rPr>
        <w:lastRenderedPageBreak/>
        <w:t>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w:t>
      </w:r>
      <w:r w:rsidRPr="000306ED">
        <w:rPr>
          <w:rFonts w:ascii="GHEA Grapalat" w:hAnsi="GHEA Grapalat"/>
        </w:rPr>
        <w:lastRenderedPageBreak/>
        <w:t xml:space="preserve">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w:t>
      </w:r>
      <w:r w:rsidRPr="000306ED">
        <w:rPr>
          <w:rFonts w:ascii="GHEA Grapalat" w:hAnsi="GHEA Grapalat"/>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0306ED">
        <w:rPr>
          <w:rFonts w:ascii="GHEA Grapalat" w:hAnsi="GHEA Grapalat"/>
        </w:rPr>
        <w:lastRenderedPageBreak/>
        <w:t xml:space="preserve">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w:t>
      </w:r>
      <w:r w:rsidRPr="000306ED">
        <w:rPr>
          <w:rFonts w:ascii="GHEA Grapalat" w:hAnsi="GHEA Grapalat"/>
        </w:rPr>
        <w:lastRenderedPageBreak/>
        <w:t>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205306">
      <w:pPr>
        <w:pStyle w:val="Heading3"/>
        <w:keepNext w:val="0"/>
        <w:widowControl w:val="0"/>
        <w:spacing w:after="160" w:line="240" w:lineRule="auto"/>
        <w:ind w:firstLine="567"/>
        <w:jc w:val="right"/>
        <w:rPr>
          <w:rFonts w:ascii="GHEA Grapalat" w:hAnsi="GHEA Grapalat"/>
        </w:rPr>
      </w:pPr>
      <w:r w:rsidRPr="001439BD">
        <w:rPr>
          <w:rFonts w:ascii="GHEA Grapalat" w:hAnsi="GHEA Grapalat"/>
          <w:b/>
          <w:sz w:val="24"/>
          <w:szCs w:val="24"/>
        </w:rPr>
        <w:t>к Приглашению на</w:t>
      </w:r>
      <w:r w:rsidR="00205306" w:rsidRPr="00205306">
        <w:t xml:space="preserve"> </w:t>
      </w:r>
      <w:r w:rsidR="00CC3BF8">
        <w:rPr>
          <w:rFonts w:ascii="GHEA Grapalat" w:hAnsi="GHEA Grapalat"/>
          <w:b/>
          <w:sz w:val="24"/>
          <w:szCs w:val="24"/>
        </w:rPr>
        <w:t xml:space="preserve">открытый </w:t>
      </w:r>
      <w:r w:rsidRPr="001439BD">
        <w:rPr>
          <w:rFonts w:ascii="GHEA Grapalat" w:hAnsi="GHEA Grapalat"/>
          <w:b/>
          <w:sz w:val="24"/>
          <w:szCs w:val="24"/>
        </w:rPr>
        <w:t>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3034C">
        <w:rPr>
          <w:rFonts w:ascii="Arial" w:hAnsi="Arial" w:cs="Arial"/>
          <w:b/>
          <w:sz w:val="24"/>
          <w:szCs w:val="24"/>
          <w:lang w:val="es-ES" w:eastAsia="en-US" w:bidi="ar-SA"/>
        </w:rPr>
        <w:t>ԳՀ-ԲՄԽԾՁԲ-2025/02</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C3BF8">
        <w:rPr>
          <w:rFonts w:ascii="GHEA Grapalat" w:hAnsi="GHEA Grapalat"/>
          <w:spacing w:val="-6"/>
        </w:rPr>
        <w:t xml:space="preserve">открытый </w:t>
      </w:r>
      <w:r w:rsidRPr="005744FC">
        <w:rPr>
          <w:rFonts w:ascii="GHEA Grapalat" w:hAnsi="GHEA Grapalat"/>
          <w:spacing w:val="-6"/>
        </w:rPr>
        <w:t xml:space="preserve">конкурс под кодом </w:t>
      </w:r>
      <w:r w:rsidR="0023034C">
        <w:rPr>
          <w:rFonts w:ascii="Arial" w:hAnsi="Arial" w:cs="Arial"/>
          <w:b/>
          <w:lang w:val="es-ES" w:eastAsia="en-US" w:bidi="ar-SA"/>
        </w:rPr>
        <w:t>ԳՀ-ԲՄԽԾՁԲ-2025/02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9B7A85" w:rsidRDefault="009B7A85"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E15A1C" w:rsidRDefault="00E15A1C" w:rsidP="00211FA2">
      <w:pPr>
        <w:rPr>
          <w:rFonts w:ascii="GHEA Grapalat" w:hAnsi="GHEA Grapalat"/>
          <w:i/>
          <w:sz w:val="22"/>
          <w:szCs w:val="22"/>
        </w:rPr>
      </w:pPr>
    </w:p>
    <w:p w:rsidR="00205306" w:rsidRDefault="00205306" w:rsidP="00211FA2">
      <w:pPr>
        <w:rPr>
          <w:rFonts w:ascii="GHEA Grapalat" w:hAnsi="GHEA Grapalat"/>
          <w:i/>
          <w:sz w:val="22"/>
          <w:szCs w:val="22"/>
        </w:rPr>
      </w:pPr>
    </w:p>
    <w:p w:rsidR="00205306" w:rsidRPr="00211FA2" w:rsidRDefault="00205306" w:rsidP="00211FA2">
      <w:pPr>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11FA2" w:rsidRDefault="00211FA2"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CC3BF8">
        <w:rPr>
          <w:rFonts w:ascii="GHEA Grapalat" w:hAnsi="GHEA Grapalat"/>
          <w:b/>
        </w:rPr>
        <w:t xml:space="preserve">открытый </w:t>
      </w:r>
      <w:r w:rsidRPr="00B138F3">
        <w:rPr>
          <w:rFonts w:ascii="GHEA Grapalat" w:hAnsi="GHEA Grapalat"/>
          <w:b/>
        </w:rPr>
        <w:t>конкурс</w:t>
      </w:r>
      <w:r w:rsidRPr="00B138F3">
        <w:rPr>
          <w:rFonts w:ascii="GHEA Grapalat" w:hAnsi="GHEA Grapalat" w:cs="Arial"/>
          <w:b/>
        </w:rPr>
        <w:br/>
      </w:r>
      <w:r w:rsidRPr="00B138F3">
        <w:rPr>
          <w:rFonts w:ascii="GHEA Grapalat" w:hAnsi="GHEA Grapalat"/>
          <w:b/>
        </w:rPr>
        <w:t xml:space="preserve">под кодом </w:t>
      </w:r>
      <w:r w:rsidR="0023034C">
        <w:rPr>
          <w:rFonts w:ascii="Arial" w:hAnsi="Arial" w:cs="Arial"/>
          <w:b/>
          <w:lang w:val="es-ES" w:eastAsia="en-US" w:bidi="ar-SA"/>
        </w:rPr>
        <w:t>ԳՀ-ԲՄԽԾՁԲ-2025/02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005B3A59" w:rsidRPr="00B138F3">
        <w:rPr>
          <w:rFonts w:ascii="GHEA Grapalat" w:eastAsiaTheme="minorHAnsi" w:hAnsi="GHEA Grapalat" w:cstheme="minorBidi"/>
        </w:rPr>
        <w:t>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B7E23" w:rsidRPr="00B138F3" w:rsidRDefault="00DB7E23" w:rsidP="00DB7E23">
      <w:pPr>
        <w:widowControl w:val="0"/>
        <w:spacing w:after="160"/>
        <w:jc w:val="right"/>
        <w:rPr>
          <w:rFonts w:ascii="GHEA Grapalat" w:hAnsi="GHEA Grapalat" w:cs="GHEA Grapalat"/>
          <w:i/>
        </w:rPr>
      </w:pPr>
      <w:r w:rsidRPr="00B138F3">
        <w:rPr>
          <w:rFonts w:ascii="GHEA Grapalat" w:hAnsi="GHEA Grapalat"/>
          <w:i/>
        </w:rPr>
        <w:t>Приложение № 5.1</w:t>
      </w:r>
    </w:p>
    <w:p w:rsidR="00DB7E23" w:rsidRPr="000A4ACC" w:rsidRDefault="00DB7E23" w:rsidP="00DB7E23">
      <w:pPr>
        <w:widowControl w:val="0"/>
        <w:spacing w:after="160"/>
        <w:jc w:val="right"/>
        <w:rPr>
          <w:rFonts w:ascii="GHEA Grapalat" w:hAnsi="GHEA Grapalat" w:cs="GHEA Grapalat"/>
          <w:i/>
          <w:sz w:val="36"/>
          <w:szCs w:val="36"/>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TsDzB</w:t>
      </w:r>
      <w:r w:rsidRPr="00B138F3">
        <w:rPr>
          <w:rFonts w:ascii="GHEA Grapalat" w:hAnsi="GHEA Grapalat"/>
          <w:i/>
        </w:rPr>
        <w:t>---/---"</w:t>
      </w:r>
      <w:r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7"/>
        <w:t>*</w:t>
      </w:r>
    </w:p>
    <w:p w:rsidR="00DB7E23" w:rsidRPr="00B138F3" w:rsidRDefault="00DB7E23" w:rsidP="00DB7E23">
      <w:pPr>
        <w:widowControl w:val="0"/>
        <w:spacing w:after="160"/>
        <w:jc w:val="center"/>
        <w:rPr>
          <w:rFonts w:ascii="GHEA Grapalat" w:hAnsi="GHEA Grapalat"/>
          <w:b/>
        </w:rPr>
      </w:pPr>
    </w:p>
    <w:p w:rsidR="00DB7E23" w:rsidRPr="00B138F3" w:rsidRDefault="00DB7E23" w:rsidP="00DB7E23">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DB7E23" w:rsidRPr="00B138F3" w:rsidRDefault="00DB7E23" w:rsidP="00DB7E23">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B7E23" w:rsidRPr="00B138F3" w:rsidTr="00D52733">
        <w:tc>
          <w:tcPr>
            <w:tcW w:w="4786" w:type="dxa"/>
          </w:tcPr>
          <w:p w:rsidR="00DB7E23" w:rsidRPr="00B138F3" w:rsidRDefault="00DB7E23" w:rsidP="00D5273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DB7E23" w:rsidRPr="00B138F3" w:rsidRDefault="00DB7E23" w:rsidP="00D5273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DB7E23" w:rsidRPr="00B138F3" w:rsidRDefault="00DB7E23" w:rsidP="00DB7E23">
      <w:pPr>
        <w:widowControl w:val="0"/>
        <w:spacing w:after="160"/>
        <w:rPr>
          <w:rFonts w:ascii="GHEA Grapalat" w:hAnsi="GHEA Grapalat" w:cs="GHEA Grapalat"/>
          <w:b/>
        </w:rPr>
      </w:pPr>
    </w:p>
    <w:p w:rsidR="00DB7E23" w:rsidRPr="00B138F3" w:rsidRDefault="00DB7E23" w:rsidP="00DB7E2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DB7E23" w:rsidRPr="00B138F3" w:rsidRDefault="00DB7E23" w:rsidP="00DB7E23">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DB7E23" w:rsidRPr="00F16A7E" w:rsidRDefault="00DB7E23" w:rsidP="00DB7E23">
      <w:pPr>
        <w:widowControl w:val="0"/>
        <w:jc w:val="both"/>
        <w:rPr>
          <w:rFonts w:ascii="GHEA Grapalat" w:hAnsi="GHEA Grapalat"/>
        </w:rPr>
      </w:pPr>
      <w:r w:rsidRPr="00F16A7E">
        <w:rPr>
          <w:rFonts w:ascii="GHEA Grapalat" w:hAnsi="GHEA Grapalat"/>
        </w:rPr>
        <w:t>_________________________________________________________________________</w:t>
      </w:r>
    </w:p>
    <w:p w:rsidR="00DB7E23" w:rsidRPr="00B138F3" w:rsidRDefault="00DB7E23" w:rsidP="00DB7E23">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DB7E23" w:rsidRPr="00B138F3" w:rsidRDefault="00DB7E23" w:rsidP="00DB7E23">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B7E23" w:rsidRPr="00B138F3" w:rsidRDefault="00DB7E23" w:rsidP="00DB7E23">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DB7E23" w:rsidRPr="00B138F3" w:rsidRDefault="00DB7E23" w:rsidP="00DB7E2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DB7E23" w:rsidRPr="00B138F3" w:rsidRDefault="00DB7E23" w:rsidP="00DB7E23">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DB7E23" w:rsidRPr="00B138F3" w:rsidRDefault="00DB7E23" w:rsidP="00DB7E23">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DB7E23" w:rsidRPr="00B138F3" w:rsidRDefault="00DB7E23" w:rsidP="00DB7E23">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DB7E23" w:rsidRPr="00B138F3" w:rsidRDefault="00DB7E23" w:rsidP="00DB7E23">
      <w:pPr>
        <w:rPr>
          <w:rFonts w:ascii="GHEA Grapalat" w:hAnsi="GHEA Grapalat"/>
        </w:rPr>
      </w:pPr>
      <w:r w:rsidRPr="00B138F3">
        <w:rPr>
          <w:rFonts w:ascii="GHEA Grapalat" w:hAnsi="GHEA Grapalat"/>
        </w:rPr>
        <w:br w:type="page"/>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 xml:space="preserve">Компанией убытки) и негативные последствия, возникшие для Компании в результате уплаты Банком-плательщиком суммы, указанной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DB7E23" w:rsidRPr="00B138F3" w:rsidRDefault="00DB7E23" w:rsidP="00DB7E23">
      <w:pPr>
        <w:widowControl w:val="0"/>
        <w:spacing w:after="160"/>
        <w:jc w:val="center"/>
        <w:rPr>
          <w:rFonts w:ascii="GHEA Grapalat" w:hAnsi="GHEA Grapalat" w:cs="GHEA Grapalat"/>
          <w:b/>
          <w:bCs/>
        </w:rPr>
      </w:pPr>
      <w:r w:rsidRPr="00B138F3">
        <w:rPr>
          <w:rFonts w:ascii="GHEA Grapalat" w:hAnsi="GHEA Grapalat"/>
          <w:b/>
        </w:rPr>
        <w:t>2. Иные условия</w:t>
      </w:r>
    </w:p>
    <w:p w:rsidR="00DB7E23" w:rsidRPr="005A7DFF" w:rsidRDefault="00DB7E23" w:rsidP="00DB7E2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DB7E23" w:rsidRPr="00B138F3"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DB7E23" w:rsidRPr="00B138F3" w:rsidDel="00A13215" w:rsidRDefault="00DB7E23" w:rsidP="00DB7E23">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B7E23" w:rsidRPr="00B138F3" w:rsidRDefault="00DB7E23" w:rsidP="00DB7E23">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B7E23" w:rsidRPr="00B138F3" w:rsidRDefault="00DB7E23" w:rsidP="00DB7E2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DB7E23" w:rsidRPr="00B138F3" w:rsidRDefault="00DB7E23" w:rsidP="00DB7E23">
      <w:pPr>
        <w:widowControl w:val="0"/>
        <w:jc w:val="both"/>
        <w:rPr>
          <w:rFonts w:ascii="GHEA Grapalat" w:hAnsi="GHEA Grapalat"/>
        </w:rPr>
      </w:pPr>
      <w:r w:rsidRPr="00B138F3">
        <w:rPr>
          <w:rFonts w:ascii="GHEA Grapalat" w:hAnsi="GHEA Grapalat"/>
        </w:rPr>
        <w:t>_______________________________________</w:t>
      </w:r>
    </w:p>
    <w:p w:rsidR="00DB7E23" w:rsidRPr="00B138F3" w:rsidRDefault="00DB7E23" w:rsidP="00DB7E2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DB7E23" w:rsidRPr="00B138F3" w:rsidRDefault="00DB7E23" w:rsidP="00DB7E23">
      <w:pPr>
        <w:widowControl w:val="0"/>
        <w:jc w:val="both"/>
        <w:rPr>
          <w:rFonts w:ascii="GHEA Grapalat" w:hAnsi="GHEA Grapalat"/>
        </w:rPr>
      </w:pPr>
      <w:r w:rsidRPr="00B138F3">
        <w:rPr>
          <w:rFonts w:ascii="GHEA Grapalat" w:hAnsi="GHEA Grapalat"/>
        </w:rPr>
        <w:t>_______________________________________</w:t>
      </w:r>
    </w:p>
    <w:p w:rsidR="00DB7E23" w:rsidRPr="00B138F3" w:rsidRDefault="00DB7E23" w:rsidP="00DB7E2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DB7E23" w:rsidRPr="00B138F3" w:rsidRDefault="00DB7E23" w:rsidP="00DB7E23">
      <w:pPr>
        <w:widowControl w:val="0"/>
        <w:jc w:val="both"/>
        <w:rPr>
          <w:rFonts w:ascii="GHEA Grapalat" w:hAnsi="GHEA Grapalat"/>
        </w:rPr>
      </w:pPr>
      <w:r w:rsidRPr="00B138F3">
        <w:rPr>
          <w:rFonts w:ascii="GHEA Grapalat" w:hAnsi="GHEA Grapalat"/>
        </w:rPr>
        <w:t>_______________________________________</w:t>
      </w:r>
    </w:p>
    <w:p w:rsidR="00DB7E23" w:rsidRPr="00B138F3" w:rsidRDefault="00DB7E23" w:rsidP="00DB7E2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DB7E23" w:rsidRPr="00B138F3" w:rsidRDefault="00DB7E23" w:rsidP="00DB7E23">
      <w:pPr>
        <w:widowControl w:val="0"/>
        <w:jc w:val="both"/>
        <w:rPr>
          <w:rFonts w:ascii="GHEA Grapalat" w:hAnsi="GHEA Grapalat"/>
        </w:rPr>
      </w:pPr>
      <w:r w:rsidRPr="00B138F3">
        <w:rPr>
          <w:rFonts w:ascii="GHEA Grapalat" w:hAnsi="GHEA Grapalat"/>
        </w:rPr>
        <w:t>_______________________________________</w:t>
      </w:r>
    </w:p>
    <w:p w:rsidR="00DB7E23" w:rsidRPr="00B138F3" w:rsidRDefault="00DB7E23" w:rsidP="00DB7E2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DB7E23" w:rsidRPr="00B138F3" w:rsidRDefault="00DB7E23" w:rsidP="00DB7E23">
      <w:pPr>
        <w:widowControl w:val="0"/>
        <w:jc w:val="both"/>
        <w:rPr>
          <w:rFonts w:ascii="GHEA Grapalat" w:hAnsi="GHEA Grapalat"/>
        </w:rPr>
      </w:pPr>
      <w:r w:rsidRPr="00B138F3">
        <w:rPr>
          <w:rFonts w:ascii="GHEA Grapalat" w:hAnsi="GHEA Grapalat"/>
        </w:rPr>
        <w:t>_______________________________________</w:t>
      </w:r>
    </w:p>
    <w:p w:rsidR="00DB7E23" w:rsidRPr="00B138F3" w:rsidRDefault="00DB7E23" w:rsidP="00DB7E2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DB7E23" w:rsidRPr="00B138F3" w:rsidRDefault="00DB7E23" w:rsidP="00DB7E23">
      <w:pPr>
        <w:widowControl w:val="0"/>
        <w:jc w:val="both"/>
        <w:rPr>
          <w:rFonts w:ascii="GHEA Grapalat" w:hAnsi="GHEA Grapalat"/>
        </w:rPr>
      </w:pPr>
      <w:r w:rsidRPr="00B138F3">
        <w:rPr>
          <w:rFonts w:ascii="GHEA Grapalat" w:hAnsi="GHEA Grapalat"/>
        </w:rPr>
        <w:lastRenderedPageBreak/>
        <w:t>_______________________________________</w:t>
      </w:r>
    </w:p>
    <w:p w:rsidR="00DB7E23" w:rsidRPr="006F1605" w:rsidRDefault="00DB7E23" w:rsidP="00DB7E23">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DB7E23" w:rsidRPr="00B138F3" w:rsidRDefault="00DB7E23" w:rsidP="00DB7E23">
      <w:pPr>
        <w:widowControl w:val="0"/>
        <w:spacing w:after="160"/>
        <w:rPr>
          <w:rFonts w:ascii="GHEA Grapalat" w:hAnsi="GHEA Grapalat"/>
        </w:rPr>
      </w:pPr>
      <w:r w:rsidRPr="00B138F3">
        <w:rPr>
          <w:rFonts w:ascii="GHEA Grapalat" w:hAnsi="GHEA Grapalat"/>
        </w:rPr>
        <w:t>День/месяц/год                                                                                    М. П.</w:t>
      </w:r>
    </w:p>
    <w:p w:rsidR="00DB7E23" w:rsidRPr="00B138F3" w:rsidRDefault="00DB7E23" w:rsidP="00DB7E23">
      <w:pPr>
        <w:widowControl w:val="0"/>
        <w:spacing w:after="160"/>
        <w:jc w:val="center"/>
        <w:rPr>
          <w:rFonts w:ascii="GHEA Grapalat" w:hAnsi="GHEA Grapalat" w:cs="Sylfaen"/>
        </w:rPr>
      </w:pPr>
    </w:p>
    <w:p w:rsidR="00DB7E23" w:rsidRPr="00E752B6" w:rsidRDefault="00DB7E23" w:rsidP="00DB7E23">
      <w:pPr>
        <w:rPr>
          <w:rFonts w:ascii="GHEA Grapalat" w:hAnsi="GHEA Grapalat" w:cs="Sylfaen"/>
        </w:rPr>
      </w:pPr>
    </w:p>
    <w:p w:rsidR="00DB7E23" w:rsidRDefault="00DB7E23" w:rsidP="00DB7E23">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DB7E23" w:rsidRPr="00B138F3"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B7E23" w:rsidRPr="00B138F3"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DB7E23" w:rsidRPr="00B138F3" w:rsidTr="00D527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B7E23" w:rsidRPr="00B138F3" w:rsidTr="00D527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B7E23" w:rsidRPr="00B138F3" w:rsidTr="00D527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B7E23" w:rsidRPr="00B138F3" w:rsidTr="00D5273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B7E23" w:rsidRPr="00B138F3"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B7E23" w:rsidRPr="00B138F3"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B7E23" w:rsidRPr="00B138F3"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4682F">
              <w:rPr>
                <w:rFonts w:ascii="GHEA Grapalat" w:hAnsi="GHEA Grapalat"/>
              </w:rPr>
              <w:t>Гарнийский муниципалитет</w:t>
            </w:r>
          </w:p>
        </w:tc>
      </w:tr>
      <w:tr w:rsidR="00DB7E23" w:rsidRPr="00B138F3"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B7E23" w:rsidRPr="00B138F3" w:rsidTr="00D527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64682F" w:rsidRDefault="00DB7E23" w:rsidP="00D5273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64682F">
              <w:rPr>
                <w:rFonts w:ascii="GHEA Grapalat" w:hAnsi="GHEA Grapalat"/>
              </w:rPr>
              <w:t xml:space="preserve"> 03560247</w:t>
            </w:r>
          </w:p>
        </w:tc>
      </w:tr>
      <w:tr w:rsidR="00DB7E23" w:rsidRPr="00B138F3" w:rsidTr="00D527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64682F">
              <w:rPr>
                <w:rFonts w:ascii="GHEA Grapalat" w:hAnsi="GHEA Grapalat"/>
              </w:rPr>
              <w:t>Операционный отдел Аппарата Министерства финансов Республики Армения 1</w:t>
            </w:r>
          </w:p>
        </w:tc>
      </w:tr>
      <w:tr w:rsidR="00DB7E23" w:rsidRPr="00B138F3" w:rsidTr="00D5273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64682F" w:rsidRDefault="00DB7E23" w:rsidP="00D5273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64682F">
              <w:rPr>
                <w:rFonts w:ascii="GHEA Grapalat" w:hAnsi="GHEA Grapalat"/>
              </w:rPr>
              <w:t xml:space="preserve"> 900005000758</w:t>
            </w:r>
          </w:p>
        </w:tc>
      </w:tr>
      <w:tr w:rsidR="00DB7E23" w:rsidRPr="00B138F3"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B7E23" w:rsidRPr="00B138F3"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7E23" w:rsidRPr="00B138F3"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B7E23" w:rsidRPr="00B138F3"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B7E23" w:rsidRPr="00B138F3" w:rsidTr="00D52733">
        <w:trPr>
          <w:trHeight w:val="424"/>
        </w:trPr>
        <w:tc>
          <w:tcPr>
            <w:tcW w:w="10980" w:type="dxa"/>
            <w:gridSpan w:val="2"/>
            <w:tcBorders>
              <w:top w:val="single" w:sz="4" w:space="0" w:color="auto"/>
              <w:left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7E23" w:rsidRPr="00B138F3" w:rsidTr="00D5273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B7E23" w:rsidRPr="00B138F3" w:rsidTr="00D5273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7E23" w:rsidRPr="00B138F3" w:rsidRDefault="00DB7E23" w:rsidP="00D5273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B7E23" w:rsidRPr="00B138F3" w:rsidTr="00D52733">
        <w:trPr>
          <w:trHeight w:val="2194"/>
        </w:trPr>
        <w:tc>
          <w:tcPr>
            <w:tcW w:w="5616" w:type="dxa"/>
            <w:tcBorders>
              <w:top w:val="nil"/>
              <w:left w:val="single" w:sz="4" w:space="0" w:color="auto"/>
              <w:bottom w:val="single" w:sz="4" w:space="0" w:color="auto"/>
              <w:right w:val="single" w:sz="4" w:space="0" w:color="auto"/>
            </w:tcBorders>
            <w:noWrap/>
            <w:vAlign w:val="bottom"/>
          </w:tcPr>
          <w:p w:rsidR="00DB7E23" w:rsidRPr="00B138F3" w:rsidRDefault="00DB7E23" w:rsidP="00D5273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B7E23" w:rsidRPr="00B138F3" w:rsidRDefault="00DB7E23" w:rsidP="00D52733">
            <w:pPr>
              <w:widowControl w:val="0"/>
              <w:spacing w:after="160"/>
              <w:rPr>
                <w:rFonts w:ascii="GHEA Grapalat" w:hAnsi="GHEA Grapalat" w:cs="Sylfaen"/>
              </w:rPr>
            </w:pPr>
          </w:p>
          <w:p w:rsidR="00DB7E23" w:rsidRPr="00B138F3" w:rsidRDefault="00DB7E23" w:rsidP="00D52733">
            <w:pPr>
              <w:widowControl w:val="0"/>
              <w:spacing w:after="160"/>
              <w:jc w:val="right"/>
              <w:rPr>
                <w:rFonts w:ascii="GHEA Grapalat" w:hAnsi="GHEA Grapalat" w:cs="Tahoma"/>
              </w:rPr>
            </w:pPr>
            <w:r w:rsidRPr="00B138F3">
              <w:rPr>
                <w:rFonts w:ascii="GHEA Grapalat" w:hAnsi="GHEA Grapalat"/>
              </w:rPr>
              <w:t>/____________________/</w:t>
            </w:r>
          </w:p>
          <w:p w:rsidR="00DB7E23" w:rsidRPr="00B138F3" w:rsidRDefault="00DB7E23" w:rsidP="00D52733">
            <w:pPr>
              <w:widowControl w:val="0"/>
              <w:spacing w:after="160"/>
              <w:rPr>
                <w:rFonts w:ascii="GHEA Grapalat" w:hAnsi="GHEA Grapalat" w:cs="Sylfaen"/>
              </w:rPr>
            </w:pPr>
          </w:p>
          <w:p w:rsidR="00DB7E23" w:rsidRPr="00B138F3" w:rsidRDefault="00DB7E23" w:rsidP="00D52733">
            <w:pPr>
              <w:widowControl w:val="0"/>
              <w:spacing w:after="160"/>
              <w:jc w:val="right"/>
              <w:rPr>
                <w:rFonts w:ascii="GHEA Grapalat" w:hAnsi="GHEA Grapalat" w:cs="Sylfaen"/>
              </w:rPr>
            </w:pPr>
            <w:r w:rsidRPr="00B138F3">
              <w:rPr>
                <w:rFonts w:ascii="GHEA Grapalat" w:hAnsi="GHEA Grapalat"/>
              </w:rPr>
              <w:t>/____________________/</w:t>
            </w:r>
          </w:p>
          <w:p w:rsidR="00DB7E23" w:rsidRPr="00B138F3" w:rsidRDefault="00DB7E23" w:rsidP="00D52733">
            <w:pPr>
              <w:widowControl w:val="0"/>
              <w:spacing w:after="160"/>
              <w:rPr>
                <w:rFonts w:ascii="GHEA Grapalat" w:hAnsi="GHEA Grapalat" w:cs="Sylfaen"/>
              </w:rPr>
            </w:pPr>
          </w:p>
          <w:p w:rsidR="00DB7E23" w:rsidRPr="00B138F3" w:rsidRDefault="00DB7E23" w:rsidP="00D5273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DB7E23" w:rsidRPr="00B138F3" w:rsidRDefault="00DB7E23" w:rsidP="00D5273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DB7E23" w:rsidRPr="00B138F3" w:rsidRDefault="00DB7E23" w:rsidP="00D5273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B7E23" w:rsidRPr="00B138F3" w:rsidRDefault="00DB7E23" w:rsidP="00D52733">
            <w:pPr>
              <w:widowControl w:val="0"/>
              <w:spacing w:after="160"/>
              <w:rPr>
                <w:rFonts w:ascii="GHEA Grapalat" w:hAnsi="GHEA Grapalat" w:cs="Sylfaen"/>
              </w:rPr>
            </w:pPr>
          </w:p>
          <w:p w:rsidR="00DB7E23" w:rsidRPr="00B138F3" w:rsidRDefault="00DB7E23" w:rsidP="00D52733">
            <w:pPr>
              <w:widowControl w:val="0"/>
              <w:spacing w:after="160"/>
              <w:jc w:val="right"/>
              <w:rPr>
                <w:rFonts w:ascii="GHEA Grapalat" w:hAnsi="GHEA Grapalat" w:cs="Sylfaen"/>
              </w:rPr>
            </w:pPr>
            <w:r w:rsidRPr="00B138F3">
              <w:rPr>
                <w:rFonts w:ascii="GHEA Grapalat" w:hAnsi="GHEA Grapalat"/>
              </w:rPr>
              <w:t>/____________________/</w:t>
            </w:r>
          </w:p>
          <w:p w:rsidR="00DB7E23" w:rsidRPr="00B138F3" w:rsidRDefault="00DB7E23" w:rsidP="00D52733">
            <w:pPr>
              <w:widowControl w:val="0"/>
              <w:spacing w:after="160"/>
              <w:jc w:val="right"/>
              <w:rPr>
                <w:rFonts w:ascii="GHEA Grapalat" w:hAnsi="GHEA Grapalat" w:cs="Tahoma"/>
              </w:rPr>
            </w:pPr>
          </w:p>
          <w:p w:rsidR="00DB7E23" w:rsidRPr="00B138F3" w:rsidRDefault="00DB7E23" w:rsidP="00D52733">
            <w:pPr>
              <w:widowControl w:val="0"/>
              <w:spacing w:after="160"/>
              <w:jc w:val="right"/>
              <w:rPr>
                <w:rFonts w:ascii="GHEA Grapalat" w:hAnsi="GHEA Grapalat" w:cs="Sylfaen"/>
              </w:rPr>
            </w:pPr>
            <w:r w:rsidRPr="00B138F3">
              <w:rPr>
                <w:rFonts w:ascii="GHEA Grapalat" w:hAnsi="GHEA Grapalat"/>
              </w:rPr>
              <w:t>/____________________/</w:t>
            </w:r>
          </w:p>
          <w:p w:rsidR="00DB7E23" w:rsidRPr="00B138F3" w:rsidRDefault="00DB7E23" w:rsidP="00D52733">
            <w:pPr>
              <w:widowControl w:val="0"/>
              <w:spacing w:after="160"/>
              <w:rPr>
                <w:rFonts w:ascii="GHEA Grapalat" w:hAnsi="GHEA Grapalat" w:cs="Sylfaen"/>
              </w:rPr>
            </w:pPr>
          </w:p>
          <w:p w:rsidR="00DB7E23" w:rsidRPr="00B138F3" w:rsidRDefault="00DB7E23" w:rsidP="00D5273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DB7E23" w:rsidRPr="00B138F3" w:rsidTr="00D52733">
        <w:trPr>
          <w:trHeight w:val="2194"/>
        </w:trPr>
        <w:tc>
          <w:tcPr>
            <w:tcW w:w="5616" w:type="dxa"/>
            <w:tcBorders>
              <w:top w:val="single" w:sz="4" w:space="0" w:color="auto"/>
              <w:left w:val="single" w:sz="4" w:space="0" w:color="auto"/>
              <w:right w:val="single" w:sz="4" w:space="0" w:color="auto"/>
            </w:tcBorders>
            <w:noWrap/>
            <w:vAlign w:val="bottom"/>
          </w:tcPr>
          <w:p w:rsidR="00DB7E23" w:rsidRPr="00B138F3" w:rsidRDefault="00DB7E23" w:rsidP="00D5273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B7E23" w:rsidRPr="00B138F3" w:rsidRDefault="00DB7E23" w:rsidP="00D52733">
            <w:pPr>
              <w:widowControl w:val="0"/>
              <w:spacing w:after="160"/>
              <w:rPr>
                <w:rFonts w:ascii="GHEA Grapalat" w:hAnsi="GHEA Grapalat"/>
              </w:rPr>
            </w:pPr>
          </w:p>
          <w:p w:rsidR="00DB7E23" w:rsidRPr="00B138F3" w:rsidRDefault="00DB7E23" w:rsidP="00D52733">
            <w:pPr>
              <w:widowControl w:val="0"/>
              <w:jc w:val="right"/>
              <w:rPr>
                <w:rFonts w:ascii="GHEA Grapalat" w:hAnsi="GHEA Grapalat" w:cs="Tahoma"/>
              </w:rPr>
            </w:pPr>
            <w:r w:rsidRPr="00B138F3">
              <w:rPr>
                <w:rFonts w:ascii="GHEA Grapalat" w:hAnsi="GHEA Grapalat"/>
              </w:rPr>
              <w:t>/____________________/</w:t>
            </w:r>
          </w:p>
          <w:p w:rsidR="00DB7E23" w:rsidRPr="00B138F3" w:rsidRDefault="00DB7E23" w:rsidP="00D5273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B7E23" w:rsidRPr="00B138F3" w:rsidRDefault="00DB7E23" w:rsidP="00D52733">
            <w:pPr>
              <w:widowControl w:val="0"/>
              <w:spacing w:after="160"/>
              <w:rPr>
                <w:rFonts w:ascii="GHEA Grapalat" w:hAnsi="GHEA Grapalat" w:cs="Tahoma"/>
              </w:rPr>
            </w:pPr>
          </w:p>
          <w:p w:rsidR="00DB7E23" w:rsidRPr="00B138F3" w:rsidRDefault="00DB7E23" w:rsidP="00D5273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DB7E23" w:rsidRPr="00B138F3" w:rsidRDefault="00DB7E23" w:rsidP="00D5273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B7E23" w:rsidRPr="00B138F3" w:rsidRDefault="00DB7E23" w:rsidP="00D52733">
            <w:pPr>
              <w:widowControl w:val="0"/>
              <w:spacing w:after="160"/>
              <w:rPr>
                <w:rFonts w:ascii="GHEA Grapalat" w:hAnsi="GHEA Grapalat" w:cs="Tahoma"/>
              </w:rPr>
            </w:pPr>
          </w:p>
          <w:p w:rsidR="00DB7E23" w:rsidRPr="00B138F3" w:rsidRDefault="00DB7E23" w:rsidP="00D52733">
            <w:pPr>
              <w:widowControl w:val="0"/>
              <w:jc w:val="right"/>
              <w:rPr>
                <w:rFonts w:ascii="GHEA Grapalat" w:hAnsi="GHEA Grapalat" w:cs="Tahoma"/>
              </w:rPr>
            </w:pPr>
            <w:r w:rsidRPr="00B138F3">
              <w:rPr>
                <w:rFonts w:ascii="GHEA Grapalat" w:hAnsi="GHEA Grapalat"/>
              </w:rPr>
              <w:t>/____________________/</w:t>
            </w:r>
          </w:p>
          <w:p w:rsidR="00DB7E23" w:rsidRPr="00B138F3" w:rsidRDefault="00DB7E23" w:rsidP="00D5273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B7E23" w:rsidRPr="00B138F3" w:rsidRDefault="00DB7E23" w:rsidP="00D52733">
            <w:pPr>
              <w:widowControl w:val="0"/>
              <w:spacing w:after="160"/>
              <w:rPr>
                <w:rFonts w:ascii="GHEA Grapalat" w:hAnsi="GHEA Grapalat" w:cs="Arial"/>
              </w:rPr>
            </w:pPr>
          </w:p>
        </w:tc>
      </w:tr>
      <w:tr w:rsidR="00DB7E23" w:rsidRPr="00B138F3" w:rsidTr="00D52733">
        <w:trPr>
          <w:trHeight w:val="2194"/>
        </w:trPr>
        <w:tc>
          <w:tcPr>
            <w:tcW w:w="5616" w:type="dxa"/>
            <w:tcBorders>
              <w:top w:val="nil"/>
              <w:left w:val="single" w:sz="4" w:space="0" w:color="auto"/>
              <w:bottom w:val="single" w:sz="4" w:space="0" w:color="auto"/>
              <w:right w:val="single" w:sz="4" w:space="0" w:color="auto"/>
            </w:tcBorders>
            <w:noWrap/>
            <w:vAlign w:val="bottom"/>
          </w:tcPr>
          <w:p w:rsidR="00DB7E23" w:rsidRPr="00B138F3" w:rsidRDefault="00DB7E23" w:rsidP="00D5273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B7E23" w:rsidRPr="00B138F3" w:rsidRDefault="00DB7E23" w:rsidP="00D52733">
            <w:pPr>
              <w:widowControl w:val="0"/>
              <w:spacing w:after="160"/>
              <w:rPr>
                <w:rFonts w:ascii="GHEA Grapalat" w:hAnsi="GHEA Grapalat" w:cs="Sylfaen"/>
              </w:rPr>
            </w:pPr>
          </w:p>
          <w:p w:rsidR="00DB7E23" w:rsidRPr="00B138F3" w:rsidRDefault="00DB7E23" w:rsidP="00D5273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B7E23" w:rsidRPr="00B138F3" w:rsidRDefault="00DB7E23" w:rsidP="00D5273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B7E23" w:rsidRPr="00B138F3" w:rsidRDefault="00DB7E23" w:rsidP="00D52733">
            <w:pPr>
              <w:widowControl w:val="0"/>
              <w:spacing w:after="160"/>
              <w:rPr>
                <w:rFonts w:ascii="GHEA Grapalat" w:hAnsi="GHEA Grapalat"/>
              </w:rPr>
            </w:pPr>
          </w:p>
          <w:p w:rsidR="00DB7E23" w:rsidRPr="00B138F3" w:rsidRDefault="00DB7E23" w:rsidP="00D5273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DB7E23" w:rsidRDefault="001005B0" w:rsidP="00B46D58">
      <w:pPr>
        <w:widowControl w:val="0"/>
        <w:spacing w:after="160"/>
        <w:ind w:left="567" w:right="565"/>
        <w:jc w:val="center"/>
        <w:rPr>
          <w:rFonts w:ascii="GHEA Grapalat" w:hAnsi="GHEA Grapalat"/>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3B2F27" w:rsidRPr="00AE046C" w:rsidRDefault="003B2F27" w:rsidP="00D63E84">
      <w:pPr>
        <w:widowControl w:val="0"/>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rsidR="00D63E84" w:rsidRDefault="00AE046C" w:rsidP="00205306">
      <w:pPr>
        <w:widowControl w:val="0"/>
        <w:ind w:firstLine="567"/>
        <w:jc w:val="right"/>
        <w:rPr>
          <w:rFonts w:ascii="GHEA Grapalat" w:hAnsi="GHEA Grapalat" w:cs="Sylfaen"/>
          <w:b/>
          <w:lang w:val="es-ES" w:eastAsia="en-US" w:bidi="ar-SA"/>
        </w:rPr>
      </w:pPr>
      <w:r w:rsidRPr="00B138F3">
        <w:rPr>
          <w:rFonts w:ascii="GHEA Grapalat" w:hAnsi="GHEA Grapalat"/>
          <w:b/>
        </w:rPr>
        <w:t>к Приглашению на</w:t>
      </w:r>
      <w:r w:rsidR="00205306" w:rsidRPr="00205306">
        <w:t xml:space="preserve"> </w:t>
      </w:r>
      <w:r w:rsidR="00CC3BF8">
        <w:rPr>
          <w:rFonts w:ascii="GHEA Grapalat" w:hAnsi="GHEA Grapalat"/>
          <w:b/>
        </w:rPr>
        <w:t xml:space="preserve">открытый </w:t>
      </w:r>
      <w:r w:rsidRPr="00B138F3">
        <w:rPr>
          <w:rFonts w:ascii="GHEA Grapalat" w:hAnsi="GHEA Grapalat"/>
          <w:b/>
        </w:rPr>
        <w:t>конкурс</w:t>
      </w:r>
      <w:r w:rsidRPr="00B138F3">
        <w:rPr>
          <w:rFonts w:ascii="GHEA Grapalat" w:hAnsi="GHEA Grapalat" w:cs="Arial"/>
          <w:b/>
        </w:rPr>
        <w:br/>
      </w:r>
      <w:r w:rsidRPr="00B138F3">
        <w:rPr>
          <w:rFonts w:ascii="GHEA Grapalat" w:hAnsi="GHEA Grapalat"/>
          <w:b/>
        </w:rPr>
        <w:t xml:space="preserve">под кодом </w:t>
      </w:r>
      <w:r w:rsidR="0023034C">
        <w:rPr>
          <w:rFonts w:ascii="Arial" w:hAnsi="Arial" w:cs="Arial"/>
          <w:b/>
          <w:lang w:val="es-ES" w:eastAsia="en-US" w:bidi="ar-SA"/>
        </w:rPr>
        <w:t>ԳՀ-ԲՄԽԾՁԲ-2025/02</w:t>
      </w:r>
    </w:p>
    <w:p w:rsidR="00205306" w:rsidRDefault="00205306" w:rsidP="00205306">
      <w:pPr>
        <w:widowControl w:val="0"/>
        <w:ind w:firstLine="567"/>
        <w:jc w:val="right"/>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63E84">
      <w:pPr>
        <w:widowControl w:val="0"/>
        <w:spacing w:after="160" w:line="336" w:lineRule="auto"/>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lastRenderedPageBreak/>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D63E84">
      <w:pPr>
        <w:spacing w:after="160"/>
        <w:jc w:val="center"/>
        <w:rPr>
          <w:rFonts w:ascii="GHEA Grapalat" w:hAnsi="GHEA Grapalat"/>
          <w:b/>
        </w:rPr>
      </w:pPr>
      <w:r w:rsidRPr="00D04EA3">
        <w:rPr>
          <w:rFonts w:ascii="GHEA Grapalat" w:hAnsi="GHEA Grapalat"/>
          <w:b/>
        </w:rPr>
        <w:t>1. ПРЕДМЕТ ДОГОВОРА</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w:t>
      </w:r>
      <w:r w:rsidR="007F08B2">
        <w:rPr>
          <w:rFonts w:ascii="GHEA Grapalat" w:hAnsi="GHEA Grapalat"/>
        </w:rPr>
        <w:t>обязательство по предоставлению</w:t>
      </w:r>
      <w:r w:rsidRPr="00AD29CE">
        <w:rPr>
          <w:rFonts w:ascii="GHEA Grapalat" w:hAnsi="GHEA Grapalat"/>
        </w:rPr>
        <w:t xml:space="preserve"> </w:t>
      </w:r>
      <w:r w:rsidRPr="007F08B2">
        <w:rPr>
          <w:rFonts w:ascii="GHEA Grapalat" w:hAnsi="GHEA Grapalat"/>
          <w:b/>
        </w:rPr>
        <w:t>услуг</w:t>
      </w:r>
      <w:r w:rsidR="007F08B2" w:rsidRPr="007F08B2">
        <w:rPr>
          <w:rFonts w:ascii="GHEA Grapalat" w:hAnsi="GHEA Grapalat"/>
          <w:b/>
          <w:lang w:val="hy-AM"/>
        </w:rPr>
        <w:t xml:space="preserve"> </w:t>
      </w:r>
      <w:r w:rsidR="007F08B2" w:rsidRPr="007F08B2">
        <w:rPr>
          <w:rFonts w:ascii="GHEA Grapalat" w:hAnsi="GHEA Grapalat"/>
          <w:b/>
        </w:rPr>
        <w:t>подготовка проекта, консультационные услуги по оценке стоимости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7F08B2">
        <w:rPr>
          <w:rFonts w:ascii="GHEA Grapalat" w:hAnsi="GHEA Grapalat"/>
        </w:rPr>
        <w:t>.</w:t>
      </w:r>
    </w:p>
    <w:p w:rsidR="003B2F27" w:rsidRP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b/>
          <w:smallCaps/>
        </w:rPr>
        <w:t>2. ПРАВА И ОБЯЗАННОСТИ СТОРОН</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63E84">
      <w:pPr>
        <w:widowControl w:val="0"/>
        <w:tabs>
          <w:tab w:val="left" w:pos="1080"/>
          <w:tab w:val="left" w:pos="1134"/>
        </w:tabs>
        <w:spacing w:after="160"/>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7F08B2" w:rsidRDefault="003B2F27" w:rsidP="00D63E84">
      <w:pPr>
        <w:widowControl w:val="0"/>
        <w:pBdr>
          <w:bottom w:val="single" w:sz="6" w:space="1" w:color="auto"/>
        </w:pBdr>
        <w:tabs>
          <w:tab w:val="left" w:pos="1276"/>
        </w:tabs>
        <w:spacing w:after="160"/>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63E84">
      <w:pPr>
        <w:widowControl w:val="0"/>
        <w:tabs>
          <w:tab w:val="left" w:pos="1276"/>
        </w:tabs>
        <w:spacing w:after="160"/>
        <w:ind w:firstLine="567"/>
        <w:jc w:val="both"/>
        <w:rPr>
          <w:rFonts w:ascii="GHEA Grapalat" w:hAnsi="GHEA Grapalat" w:cs="Sylfaen"/>
        </w:rPr>
      </w:pPr>
    </w:p>
    <w:p w:rsidR="003B2F27" w:rsidRPr="00780EB7"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E62EA8">
        <w:rPr>
          <w:rFonts w:ascii="GHEA Grapalat" w:hAnsi="GHEA Grapalat"/>
        </w:rPr>
        <w:t>ику (Приложение № 3.1) и 2</w:t>
      </w:r>
      <w:r>
        <w:rPr>
          <w:rFonts w:ascii="GHEA Grapalat" w:hAnsi="GHEA Grapalat"/>
        </w:rPr>
        <w:t xml:space="preserve"> экземпляр акта сдачи-приемки (Приложение № 3). </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E62EA8" w:rsidP="00D63E84">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w:t>
      </w:r>
      <w:r>
        <w:rPr>
          <w:rFonts w:ascii="GHEA Grapalat" w:hAnsi="GHEA Grapalat"/>
          <w:lang w:val="hy-AM"/>
        </w:rPr>
        <w:t xml:space="preserve"> </w:t>
      </w:r>
      <w:r>
        <w:rPr>
          <w:rFonts w:ascii="GHEA Grapalat" w:hAnsi="GHEA Grapalat"/>
        </w:rPr>
        <w:t xml:space="preserve"> 15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D63E84" w:rsidRDefault="00184C37" w:rsidP="00D63E84">
      <w:pPr>
        <w:widowControl w:val="0"/>
        <w:spacing w:after="16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4. ЦЕНА ДОГОВОРА</w:t>
      </w:r>
    </w:p>
    <w:p w:rsidR="003B2F27" w:rsidRPr="00D04EA3"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9"/>
        <w:t>17</w:t>
      </w:r>
      <w:r>
        <w:rPr>
          <w:rFonts w:ascii="GHEA Grapalat" w:hAnsi="GHEA Grapalat"/>
        </w:rPr>
        <w:t>.</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E62EA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D63E84">
      <w:pPr>
        <w:widowControl w:val="0"/>
        <w:tabs>
          <w:tab w:val="left" w:pos="1134"/>
        </w:tabs>
        <w:spacing w:after="160"/>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 xml:space="preserve">платы настоящего Договора, </w:t>
      </w:r>
      <w:r w:rsidRPr="003F3CF4">
        <w:rPr>
          <w:rFonts w:ascii="GHEA Grapalat" w:hAnsi="GHEA Grapalat"/>
          <w:lang w:val="hy-AM"/>
        </w:rPr>
        <w:lastRenderedPageBreak/>
        <w:t>в течение пяти рабочих дней</w:t>
      </w:r>
      <w:r>
        <w:rPr>
          <w:rFonts w:ascii="GHEA Grapalat" w:hAnsi="GHEA Grapalat"/>
        </w:rPr>
        <w:t>.</w:t>
      </w:r>
    </w:p>
    <w:p w:rsidR="003B2F27" w:rsidRPr="00E62EA8" w:rsidRDefault="003B2F27" w:rsidP="00D63E84">
      <w:pPr>
        <w:spacing w:after="240"/>
        <w:jc w:val="center"/>
        <w:rPr>
          <w:rFonts w:ascii="GHEA Grapalat" w:hAnsi="GHEA Grapalat"/>
          <w:b/>
        </w:rPr>
      </w:pPr>
      <w:r w:rsidRPr="00AD29CE">
        <w:rPr>
          <w:rFonts w:ascii="GHEA Grapalat" w:hAnsi="GHEA Grapalat"/>
          <w:b/>
        </w:rPr>
        <w:t>5. ОТВЕТСТВЕННОСТЬ СТОРОН</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E62EA8">
        <w:rPr>
          <w:rFonts w:ascii="GHEA Grapalat" w:hAnsi="GHEA Grapalat"/>
        </w:rPr>
        <w:t>.</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D63E84">
      <w:pPr>
        <w:widowControl w:val="0"/>
        <w:spacing w:after="240"/>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43443E" w:rsidRPr="00D63E84" w:rsidRDefault="003B2F27" w:rsidP="00D63E84">
      <w:pPr>
        <w:widowControl w:val="0"/>
        <w:spacing w:after="24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D63E84" w:rsidRDefault="003B2F27" w:rsidP="00D63E84">
      <w:pPr>
        <w:spacing w:after="240"/>
        <w:jc w:val="center"/>
        <w:rPr>
          <w:rFonts w:ascii="GHEA Grapalat" w:hAnsi="GHEA Grapalat"/>
          <w:b/>
        </w:rPr>
      </w:pPr>
      <w:r w:rsidRPr="00AD29CE">
        <w:rPr>
          <w:rFonts w:ascii="GHEA Grapalat" w:hAnsi="GHEA Grapalat"/>
          <w:b/>
        </w:rPr>
        <w:t>7. ИНЫЕ УСЛОВИЯ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63E84">
      <w:pPr>
        <w:widowControl w:val="0"/>
        <w:tabs>
          <w:tab w:val="left" w:pos="1134"/>
        </w:tabs>
        <w:spacing w:after="240"/>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D63E84">
      <w:pPr>
        <w:widowControl w:val="0"/>
        <w:tabs>
          <w:tab w:val="left" w:pos="1134"/>
        </w:tabs>
        <w:spacing w:after="240"/>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w:t>
      </w:r>
      <w:r w:rsidRPr="00AD29CE">
        <w:rPr>
          <w:rFonts w:ascii="GHEA Grapalat" w:hAnsi="GHEA Grapalat"/>
        </w:rPr>
        <w:lastRenderedPageBreak/>
        <w:t>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63E84">
      <w:pPr>
        <w:widowControl w:val="0"/>
        <w:tabs>
          <w:tab w:val="left" w:pos="1134"/>
        </w:tabs>
        <w:spacing w:after="160"/>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1"/>
        <w:t>22</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2"/>
        <w:t>23</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63E84">
      <w:pPr>
        <w:widowControl w:val="0"/>
        <w:tabs>
          <w:tab w:val="left" w:pos="720"/>
          <w:tab w:val="left" w:pos="1134"/>
        </w:tabs>
        <w:spacing w:after="160"/>
        <w:ind w:firstLine="567"/>
        <w:jc w:val="both"/>
        <w:rPr>
          <w:rFonts w:ascii="GHEA Grapalat" w:hAnsi="GHEA Grapalat"/>
        </w:rPr>
      </w:pPr>
      <w:r w:rsidRPr="00AD29CE">
        <w:rPr>
          <w:rFonts w:ascii="GHEA Grapalat" w:hAnsi="GHEA Grapalat"/>
        </w:rPr>
        <w:lastRenderedPageBreak/>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63E84">
      <w:pPr>
        <w:widowControl w:val="0"/>
        <w:spacing w:after="16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2C30F5"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DB7E23" w:rsidRDefault="00DB7E23" w:rsidP="00DB7E23">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Pr="002C30F5">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Pr>
          <w:rFonts w:ascii="GHEA Grapalat" w:hAnsi="GHEA Grapalat"/>
          <w:color w:val="000000" w:themeColor="text1"/>
        </w:rPr>
        <w:t>ных</w:t>
      </w:r>
      <w:r w:rsidRPr="00224C7B">
        <w:rPr>
          <w:rFonts w:ascii="GHEA Grapalat" w:hAnsi="GHEA Grapalat"/>
          <w:color w:val="000000" w:themeColor="text1"/>
        </w:rPr>
        <w:t xml:space="preserve"> </w:t>
      </w:r>
      <w:r>
        <w:rPr>
          <w:rFonts w:ascii="GHEA Grapalat" w:hAnsi="GHEA Grapalat"/>
          <w:color w:val="000000" w:themeColor="text1"/>
        </w:rPr>
        <w:t>услуг</w:t>
      </w:r>
      <w:r w:rsidRPr="00224C7B">
        <w:rPr>
          <w:rFonts w:ascii="GHEA Grapalat" w:hAnsi="GHEA Grapalat"/>
          <w:color w:val="000000" w:themeColor="text1"/>
        </w:rPr>
        <w:t>, установленного предыдущим соглашением.</w:t>
      </w:r>
      <w:r w:rsidRPr="00681C1F">
        <w:rPr>
          <w:color w:val="000000" w:themeColor="text1"/>
        </w:rPr>
        <w:t xml:space="preserve"> </w:t>
      </w:r>
      <w:r w:rsidRPr="00842146">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w:t>
      </w:r>
      <w:r>
        <w:rPr>
          <w:rFonts w:ascii="GHEA Grapalat" w:hAnsi="GHEA Grapalat"/>
        </w:rPr>
        <w:t>в</w:t>
      </w:r>
      <w:r w:rsidRPr="00842146">
        <w:rPr>
          <w:rFonts w:ascii="GHEA Grapalat" w:hAnsi="GHEA Grapalat"/>
        </w:rPr>
        <w:t>"</w:t>
      </w:r>
    </w:p>
    <w:p w:rsidR="00DB7E23" w:rsidRDefault="00DB7E23" w:rsidP="00DB7E23">
      <w:pPr>
        <w:widowControl w:val="0"/>
        <w:tabs>
          <w:tab w:val="left" w:pos="1276"/>
        </w:tabs>
        <w:spacing w:after="160" w:line="360" w:lineRule="auto"/>
        <w:ind w:firstLine="567"/>
        <w:jc w:val="both"/>
        <w:rPr>
          <w:rFonts w:ascii="GHEA Grapalat" w:hAnsi="GHEA Grapalat"/>
        </w:rPr>
      </w:pPr>
      <w:r>
        <w:rPr>
          <w:rFonts w:ascii="GHEA Grapalat" w:hAnsi="GHEA Grapalat"/>
        </w:rPr>
        <w:t>----------------------------------------</w:t>
      </w:r>
      <w:r w:rsidRPr="00842146">
        <w:rPr>
          <w:rFonts w:ascii="GHEA Grapalat" w:hAnsi="GHEA Grapalat"/>
        </w:rPr>
        <w:t xml:space="preserve"> </w:t>
      </w:r>
      <w:r>
        <w:rPr>
          <w:rFonts w:ascii="GHEA Grapalat" w:hAnsi="GHEA Grapalat"/>
        </w:rPr>
        <w:t xml:space="preserve"> </w:t>
      </w:r>
    </w:p>
    <w:p w:rsidR="00DB7E23" w:rsidRPr="00A915F5" w:rsidRDefault="00DB7E23" w:rsidP="00DB7E23">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DB7E23" w:rsidRPr="00AD29CE" w:rsidRDefault="00DB7E23" w:rsidP="00DB7E23">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Pr="00842146">
        <w:rPr>
          <w:rFonts w:ascii="GHEA Grapalat" w:hAnsi="GHEA Grapalat"/>
        </w:rPr>
        <w:t xml:space="preserve">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506E29">
        <w:rPr>
          <w:rFonts w:ascii="GHEA Grapalat" w:hAnsi="GHEA Grapalat"/>
        </w:rPr>
        <w:t xml:space="preserve"> </w:t>
      </w:r>
      <w:r w:rsidRPr="00325592">
        <w:rPr>
          <w:rFonts w:ascii="GHEA Grapalat" w:hAnsi="GHEA Grapalat"/>
        </w:rPr>
        <w:t>15</w:t>
      </w:r>
      <w:r w:rsidRPr="00506E29">
        <w:rPr>
          <w:rFonts w:ascii="GHEA Grapalat" w:hAnsi="GHEA Grapalat"/>
        </w:rPr>
        <w:t xml:space="preserve">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Pr="00360C67">
        <w:rPr>
          <w:rFonts w:ascii="GHEA Grapalat" w:hAnsi="GHEA Grapalat"/>
          <w:vertAlign w:val="superscript"/>
        </w:rPr>
        <w:t>25</w:t>
      </w:r>
    </w:p>
    <w:p w:rsidR="00DB7E23" w:rsidRPr="002C30F5" w:rsidRDefault="00DB7E23" w:rsidP="00D63E84">
      <w:pPr>
        <w:widowControl w:val="0"/>
        <w:tabs>
          <w:tab w:val="left" w:pos="1276"/>
        </w:tabs>
        <w:spacing w:after="160"/>
        <w:ind w:firstLine="567"/>
        <w:jc w:val="both"/>
        <w:rPr>
          <w:rFonts w:ascii="GHEA Grapalat" w:hAnsi="GHEA Grapalat"/>
          <w:bCs/>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493A92">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493A9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3"/>
        <w:gridCol w:w="1656"/>
        <w:gridCol w:w="1652"/>
        <w:gridCol w:w="1082"/>
        <w:gridCol w:w="1239"/>
        <w:gridCol w:w="755"/>
        <w:gridCol w:w="1173"/>
        <w:gridCol w:w="1608"/>
      </w:tblGrid>
      <w:tr w:rsidR="003B2F27" w:rsidRPr="00B37FB6" w:rsidTr="00B37FB6">
        <w:trPr>
          <w:trHeight w:val="443"/>
          <w:jc w:val="center"/>
        </w:trPr>
        <w:tc>
          <w:tcPr>
            <w:tcW w:w="10007" w:type="dxa"/>
            <w:gridSpan w:val="8"/>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Услуги</w:t>
            </w:r>
          </w:p>
        </w:tc>
      </w:tr>
      <w:tr w:rsidR="0003403D" w:rsidRPr="00B37FB6" w:rsidTr="00B37FB6">
        <w:trPr>
          <w:trHeight w:val="259"/>
          <w:jc w:val="center"/>
        </w:trPr>
        <w:tc>
          <w:tcPr>
            <w:tcW w:w="658" w:type="dxa"/>
            <w:vMerge w:val="restart"/>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номер предусмотренного приглашением лота</w:t>
            </w:r>
          </w:p>
        </w:tc>
        <w:tc>
          <w:tcPr>
            <w:tcW w:w="1705" w:type="dxa"/>
            <w:vMerge w:val="restart"/>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промежуточный код, предусмотренный планом закупок по классификации ЕЗК (CPV)</w:t>
            </w:r>
          </w:p>
        </w:tc>
        <w:tc>
          <w:tcPr>
            <w:tcW w:w="1703" w:type="dxa"/>
            <w:vMerge w:val="restart"/>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техническая характеристика</w:t>
            </w:r>
          </w:p>
        </w:tc>
        <w:tc>
          <w:tcPr>
            <w:tcW w:w="1112" w:type="dxa"/>
            <w:vMerge w:val="restart"/>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единица измерения</w:t>
            </w:r>
          </w:p>
        </w:tc>
        <w:tc>
          <w:tcPr>
            <w:tcW w:w="1274" w:type="dxa"/>
            <w:vMerge w:val="restart"/>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общая цена/драмов РА</w:t>
            </w:r>
          </w:p>
        </w:tc>
        <w:tc>
          <w:tcPr>
            <w:tcW w:w="774" w:type="dxa"/>
            <w:vMerge w:val="restart"/>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общий объем</w:t>
            </w:r>
          </w:p>
        </w:tc>
        <w:tc>
          <w:tcPr>
            <w:tcW w:w="2781" w:type="dxa"/>
            <w:gridSpan w:val="2"/>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предоставления</w:t>
            </w:r>
          </w:p>
        </w:tc>
      </w:tr>
      <w:tr w:rsidR="0003403D" w:rsidRPr="00B37FB6" w:rsidTr="00B37FB6">
        <w:trPr>
          <w:trHeight w:val="526"/>
          <w:jc w:val="center"/>
        </w:trPr>
        <w:tc>
          <w:tcPr>
            <w:tcW w:w="658" w:type="dxa"/>
            <w:vMerge/>
            <w:vAlign w:val="center"/>
          </w:tcPr>
          <w:p w:rsidR="003B2F27" w:rsidRPr="00B37FB6" w:rsidRDefault="003B2F27" w:rsidP="005B7138">
            <w:pPr>
              <w:widowControl w:val="0"/>
              <w:spacing w:after="120"/>
              <w:jc w:val="center"/>
              <w:rPr>
                <w:rFonts w:ascii="GHEA Grapalat" w:hAnsi="GHEA Grapalat"/>
                <w:sz w:val="16"/>
                <w:szCs w:val="16"/>
              </w:rPr>
            </w:pPr>
          </w:p>
        </w:tc>
        <w:tc>
          <w:tcPr>
            <w:tcW w:w="1705" w:type="dxa"/>
            <w:vMerge/>
            <w:vAlign w:val="center"/>
          </w:tcPr>
          <w:p w:rsidR="003B2F27" w:rsidRPr="00B37FB6" w:rsidRDefault="003B2F27" w:rsidP="005B7138">
            <w:pPr>
              <w:widowControl w:val="0"/>
              <w:spacing w:after="120"/>
              <w:jc w:val="center"/>
              <w:rPr>
                <w:rFonts w:ascii="GHEA Grapalat" w:hAnsi="GHEA Grapalat"/>
                <w:sz w:val="16"/>
                <w:szCs w:val="16"/>
              </w:rPr>
            </w:pPr>
          </w:p>
        </w:tc>
        <w:tc>
          <w:tcPr>
            <w:tcW w:w="1703" w:type="dxa"/>
            <w:vMerge/>
            <w:vAlign w:val="center"/>
          </w:tcPr>
          <w:p w:rsidR="003B2F27" w:rsidRPr="00B37FB6" w:rsidRDefault="003B2F27" w:rsidP="005B7138">
            <w:pPr>
              <w:widowControl w:val="0"/>
              <w:spacing w:after="120"/>
              <w:jc w:val="center"/>
              <w:rPr>
                <w:rFonts w:ascii="GHEA Grapalat" w:hAnsi="GHEA Grapalat"/>
                <w:sz w:val="16"/>
                <w:szCs w:val="16"/>
              </w:rPr>
            </w:pPr>
          </w:p>
        </w:tc>
        <w:tc>
          <w:tcPr>
            <w:tcW w:w="1112" w:type="dxa"/>
            <w:vMerge/>
            <w:vAlign w:val="center"/>
          </w:tcPr>
          <w:p w:rsidR="003B2F27" w:rsidRPr="00B37FB6" w:rsidRDefault="003B2F27" w:rsidP="005B7138">
            <w:pPr>
              <w:widowControl w:val="0"/>
              <w:spacing w:after="120"/>
              <w:jc w:val="center"/>
              <w:rPr>
                <w:rFonts w:ascii="GHEA Grapalat" w:hAnsi="GHEA Grapalat"/>
                <w:sz w:val="16"/>
                <w:szCs w:val="16"/>
              </w:rPr>
            </w:pPr>
          </w:p>
        </w:tc>
        <w:tc>
          <w:tcPr>
            <w:tcW w:w="1274" w:type="dxa"/>
            <w:vMerge/>
            <w:vAlign w:val="center"/>
          </w:tcPr>
          <w:p w:rsidR="003B2F27" w:rsidRPr="00B37FB6" w:rsidRDefault="003B2F27" w:rsidP="005B7138">
            <w:pPr>
              <w:widowControl w:val="0"/>
              <w:spacing w:after="120"/>
              <w:jc w:val="center"/>
              <w:rPr>
                <w:rFonts w:ascii="GHEA Grapalat" w:hAnsi="GHEA Grapalat"/>
                <w:sz w:val="16"/>
                <w:szCs w:val="16"/>
              </w:rPr>
            </w:pPr>
          </w:p>
        </w:tc>
        <w:tc>
          <w:tcPr>
            <w:tcW w:w="774" w:type="dxa"/>
            <w:vMerge/>
            <w:vAlign w:val="center"/>
          </w:tcPr>
          <w:p w:rsidR="003B2F27" w:rsidRPr="00B37FB6" w:rsidRDefault="003B2F27" w:rsidP="005B7138">
            <w:pPr>
              <w:widowControl w:val="0"/>
              <w:spacing w:after="120"/>
              <w:jc w:val="center"/>
              <w:rPr>
                <w:rFonts w:ascii="GHEA Grapalat" w:hAnsi="GHEA Grapalat"/>
                <w:sz w:val="16"/>
                <w:szCs w:val="16"/>
              </w:rPr>
            </w:pPr>
          </w:p>
        </w:tc>
        <w:tc>
          <w:tcPr>
            <w:tcW w:w="1173" w:type="dxa"/>
            <w:vAlign w:val="center"/>
          </w:tcPr>
          <w:p w:rsidR="003B2F27" w:rsidRPr="00B37FB6" w:rsidRDefault="003B2F27" w:rsidP="005B7138">
            <w:pPr>
              <w:widowControl w:val="0"/>
              <w:spacing w:after="120"/>
              <w:jc w:val="center"/>
              <w:rPr>
                <w:rFonts w:ascii="GHEA Grapalat" w:hAnsi="GHEA Grapalat"/>
                <w:sz w:val="16"/>
                <w:szCs w:val="16"/>
              </w:rPr>
            </w:pPr>
            <w:r w:rsidRPr="00B37FB6">
              <w:rPr>
                <w:rFonts w:ascii="GHEA Grapalat" w:hAnsi="GHEA Grapalat"/>
                <w:sz w:val="16"/>
                <w:szCs w:val="16"/>
              </w:rPr>
              <w:t>адрес</w:t>
            </w:r>
          </w:p>
        </w:tc>
        <w:tc>
          <w:tcPr>
            <w:tcW w:w="1608" w:type="dxa"/>
            <w:vAlign w:val="center"/>
          </w:tcPr>
          <w:p w:rsidR="003B2F27" w:rsidRPr="00B37FB6" w:rsidRDefault="003B2F27" w:rsidP="005B7138">
            <w:pPr>
              <w:widowControl w:val="0"/>
              <w:spacing w:after="120"/>
              <w:jc w:val="center"/>
              <w:rPr>
                <w:rFonts w:ascii="GHEA Grapalat" w:hAnsi="GHEA Grapalat"/>
                <w:sz w:val="16"/>
                <w:szCs w:val="16"/>
                <w:lang w:val="en-US"/>
              </w:rPr>
            </w:pPr>
            <w:r w:rsidRPr="00B37FB6">
              <w:rPr>
                <w:rFonts w:ascii="GHEA Grapalat" w:hAnsi="GHEA Grapalat"/>
                <w:sz w:val="16"/>
                <w:szCs w:val="16"/>
              </w:rPr>
              <w:t>срок</w:t>
            </w:r>
            <w:r w:rsidRPr="00B37FB6">
              <w:rPr>
                <w:rStyle w:val="FootnoteReference"/>
                <w:rFonts w:ascii="GHEA Grapalat" w:hAnsi="GHEA Grapalat"/>
                <w:sz w:val="16"/>
                <w:szCs w:val="16"/>
              </w:rPr>
              <w:footnoteReference w:customMarkFollows="1" w:id="14"/>
              <w:t>**</w:t>
            </w:r>
          </w:p>
        </w:tc>
      </w:tr>
      <w:tr w:rsidR="00B37FB6" w:rsidRPr="00B37FB6" w:rsidTr="00B37FB6">
        <w:trPr>
          <w:trHeight w:val="291"/>
          <w:jc w:val="center"/>
        </w:trPr>
        <w:tc>
          <w:tcPr>
            <w:tcW w:w="658" w:type="dxa"/>
            <w:vAlign w:val="center"/>
          </w:tcPr>
          <w:p w:rsidR="00B37FB6" w:rsidRPr="00B37FB6" w:rsidRDefault="00B37FB6" w:rsidP="004F3D10">
            <w:pPr>
              <w:jc w:val="center"/>
              <w:rPr>
                <w:rFonts w:ascii="GHEA Grapalat" w:hAnsi="GHEA Grapalat"/>
                <w:sz w:val="18"/>
                <w:szCs w:val="18"/>
              </w:rPr>
            </w:pPr>
            <w:r w:rsidRPr="00B37FB6">
              <w:rPr>
                <w:rFonts w:ascii="GHEA Grapalat" w:hAnsi="GHEA Grapalat"/>
                <w:sz w:val="18"/>
                <w:szCs w:val="18"/>
              </w:rPr>
              <w:t>1</w:t>
            </w:r>
          </w:p>
        </w:tc>
        <w:tc>
          <w:tcPr>
            <w:tcW w:w="1705" w:type="dxa"/>
            <w:tcBorders>
              <w:top w:val="single" w:sz="4" w:space="0" w:color="auto"/>
              <w:left w:val="single" w:sz="4" w:space="0" w:color="auto"/>
              <w:bottom w:val="single" w:sz="4" w:space="0" w:color="auto"/>
              <w:right w:val="single" w:sz="4" w:space="0" w:color="auto"/>
            </w:tcBorders>
            <w:vAlign w:val="center"/>
          </w:tcPr>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r w:rsidRPr="00B37FB6">
              <w:rPr>
                <w:rFonts w:ascii="Sylfaen" w:hAnsi="Sylfaen" w:cs="Calibri"/>
                <w:sz w:val="18"/>
                <w:szCs w:val="18"/>
              </w:rPr>
              <w:t>71241200-2</w:t>
            </w: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lang w:val="hy-AM"/>
              </w:rPr>
            </w:pPr>
          </w:p>
          <w:p w:rsidR="00B37FB6" w:rsidRPr="00B37FB6" w:rsidRDefault="00B37FB6" w:rsidP="00D52733">
            <w:pPr>
              <w:jc w:val="center"/>
              <w:rPr>
                <w:rFonts w:ascii="Sylfaen" w:hAnsi="Sylfaen" w:cs="Calibri"/>
                <w:sz w:val="18"/>
                <w:szCs w:val="18"/>
              </w:rPr>
            </w:pPr>
          </w:p>
        </w:tc>
        <w:tc>
          <w:tcPr>
            <w:tcW w:w="1703" w:type="dxa"/>
            <w:vAlign w:val="center"/>
          </w:tcPr>
          <w:p w:rsidR="00B37FB6" w:rsidRPr="00B37FB6" w:rsidRDefault="00B37FB6" w:rsidP="00D52733">
            <w:pPr>
              <w:jc w:val="center"/>
              <w:rPr>
                <w:rFonts w:ascii="Sylfaen" w:hAnsi="Sylfaen"/>
                <w:b/>
                <w:sz w:val="18"/>
                <w:szCs w:val="18"/>
              </w:rPr>
            </w:pPr>
            <w:r w:rsidRPr="00B37FB6">
              <w:rPr>
                <w:rFonts w:ascii="Sylfaen" w:hAnsi="Sylfaen"/>
                <w:b/>
                <w:sz w:val="18"/>
                <w:szCs w:val="18"/>
                <w:lang w:val="hy-AM"/>
              </w:rPr>
              <w:t>Разработка и предоставление проектно-сметной документации на строительство дренажной системы в общине Гарни Котайкской области Республики Армения</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Предоставление проектно-сметной документации на работы по выравниванию дорог для нужд общины Гарни</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1.Представить объем работ, обоснованный в результате детальных исследований.</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 xml:space="preserve">2.Разработать проектно-сметную документацию в соответствии с требованиями действующего законодательства </w:t>
            </w:r>
            <w:r w:rsidRPr="00B37FB6">
              <w:rPr>
                <w:rFonts w:ascii="Sylfaen" w:hAnsi="Sylfaen"/>
                <w:sz w:val="18"/>
                <w:szCs w:val="18"/>
                <w:lang w:val="hy-AM"/>
              </w:rPr>
              <w:lastRenderedPageBreak/>
              <w:t>и нормативно-технических документов Республики Армения.</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3.Представить разработанный проект в электронном виде (PDF) и 4-х распечатанных экземплярах, с рабочей проектно-сметной документацией и спецификациями.</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4.Представить смету в 2-х экземплярах на бумажном носителе формата А4 и одновременно объемную ведомость в электронном виде Excel.</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5.Предоставить объемную ведомость-смету на армянском и русском языках.</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6.Представить гарантийные сроки и технические характеристики используемых материалов и приборов, оборудования.</w:t>
            </w: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7.Задание на проектирование составляется при совместном участии и согласовании выбранного проектировщика и заказчика.։</w:t>
            </w:r>
          </w:p>
        </w:tc>
        <w:tc>
          <w:tcPr>
            <w:tcW w:w="1112" w:type="dxa"/>
            <w:vAlign w:val="center"/>
          </w:tcPr>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АМД</w:t>
            </w: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tc>
        <w:tc>
          <w:tcPr>
            <w:tcW w:w="1274" w:type="dxa"/>
            <w:vAlign w:val="center"/>
          </w:tcPr>
          <w:p w:rsidR="00B37FB6" w:rsidRPr="00B37FB6" w:rsidRDefault="00B37FB6" w:rsidP="00D52733">
            <w:pPr>
              <w:jc w:val="center"/>
              <w:rPr>
                <w:rFonts w:ascii="Sylfaen" w:hAnsi="Sylfaen"/>
                <w:sz w:val="18"/>
                <w:szCs w:val="18"/>
              </w:rPr>
            </w:pPr>
            <w:r w:rsidRPr="00B37FB6">
              <w:rPr>
                <w:rFonts w:ascii="Sylfaen" w:hAnsi="Sylfaen"/>
                <w:sz w:val="18"/>
                <w:szCs w:val="18"/>
              </w:rPr>
              <w:t>800 000</w:t>
            </w:r>
          </w:p>
        </w:tc>
        <w:tc>
          <w:tcPr>
            <w:tcW w:w="774" w:type="dxa"/>
            <w:vAlign w:val="center"/>
          </w:tcPr>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1</w:t>
            </w: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tc>
        <w:tc>
          <w:tcPr>
            <w:tcW w:w="1173" w:type="dxa"/>
            <w:vAlign w:val="center"/>
          </w:tcPr>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p>
          <w:p w:rsidR="00B37FB6" w:rsidRPr="00B37FB6" w:rsidRDefault="00B37FB6" w:rsidP="00D52733">
            <w:pPr>
              <w:jc w:val="center"/>
              <w:rPr>
                <w:rFonts w:ascii="Sylfaen" w:hAnsi="Sylfaen"/>
                <w:sz w:val="18"/>
                <w:szCs w:val="18"/>
                <w:lang w:val="hy-AM"/>
              </w:rPr>
            </w:pPr>
            <w:r w:rsidRPr="00B37FB6">
              <w:rPr>
                <w:rFonts w:ascii="Sylfaen" w:hAnsi="Sylfaen"/>
                <w:sz w:val="18"/>
                <w:szCs w:val="18"/>
                <w:lang w:val="hy-AM"/>
              </w:rPr>
              <w:t>Котайкская область Республики Армения, село Гарни, ул. Шаумяна 4</w:t>
            </w:r>
          </w:p>
        </w:tc>
        <w:tc>
          <w:tcPr>
            <w:tcW w:w="1608" w:type="dxa"/>
            <w:vAlign w:val="center"/>
          </w:tcPr>
          <w:p w:rsidR="00B37FB6" w:rsidRPr="00B37FB6" w:rsidRDefault="00B37FB6" w:rsidP="0003403D">
            <w:pPr>
              <w:jc w:val="center"/>
              <w:rPr>
                <w:rFonts w:ascii="GHEA Grapalat" w:hAnsi="GHEA Grapalat"/>
                <w:sz w:val="18"/>
                <w:szCs w:val="18"/>
                <w:lang w:val="hy-AM"/>
              </w:rPr>
            </w:pPr>
            <w:r w:rsidRPr="00B37FB6">
              <w:rPr>
                <w:rFonts w:ascii="GHEA Grapalat" w:hAnsi="GHEA Grapalat"/>
                <w:sz w:val="18"/>
                <w:szCs w:val="18"/>
                <w:lang w:val="hy-AM"/>
              </w:rPr>
              <w:t>В случае, если предусмотрены финансовые средства, то 20-й календарный день со дня вступления в силу заключенного между сторонами договора включительно.</w:t>
            </w:r>
          </w:p>
        </w:tc>
      </w:tr>
    </w:tbl>
    <w:p w:rsidR="0003403D" w:rsidRPr="00F72971" w:rsidRDefault="0003403D" w:rsidP="00CF0F86">
      <w:pPr>
        <w:widowControl w:val="0"/>
        <w:spacing w:after="160" w:line="360" w:lineRule="auto"/>
        <w:jc w:val="center"/>
        <w:rPr>
          <w:rFonts w:ascii="GHEA Grapalat" w:hAnsi="GHEA Grapalat"/>
        </w:rPr>
      </w:pPr>
    </w:p>
    <w:p w:rsidR="0003403D" w:rsidRDefault="0003403D" w:rsidP="0003403D">
      <w:pPr>
        <w:rPr>
          <w:szCs w:val="20"/>
        </w:rPr>
      </w:pPr>
    </w:p>
    <w:p w:rsidR="0003403D" w:rsidRDefault="0003403D" w:rsidP="0003403D">
      <w:pPr>
        <w:rPr>
          <w:szCs w:val="20"/>
        </w:rPr>
      </w:pPr>
    </w:p>
    <w:p w:rsidR="0003403D" w:rsidRPr="00B37FB6" w:rsidRDefault="0003403D" w:rsidP="0003403D">
      <w:pPr>
        <w:rPr>
          <w:szCs w:val="20"/>
        </w:rPr>
      </w:pPr>
    </w:p>
    <w:p w:rsidR="00B37FB6" w:rsidRPr="00D25BEB" w:rsidRDefault="00B37FB6" w:rsidP="00B37FB6">
      <w:pPr>
        <w:ind w:left="851" w:hanging="993"/>
        <w:jc w:val="both"/>
        <w:rPr>
          <w:rFonts w:ascii="Sylfaen" w:hAnsi="Sylfaen"/>
          <w:b/>
          <w:lang w:val="hy-AM"/>
        </w:rPr>
      </w:pPr>
      <w:r w:rsidRPr="00D25BEB">
        <w:rPr>
          <w:rFonts w:ascii="Sylfaen" w:hAnsi="Sylfaen" w:cs="Arial"/>
          <w:b/>
          <w:lang w:val="hy-AM"/>
        </w:rPr>
        <w:lastRenderedPageBreak/>
        <w:t xml:space="preserve">Объект </w:t>
      </w:r>
      <w:r w:rsidRPr="00D25BEB">
        <w:rPr>
          <w:rFonts w:ascii="Sylfaen" w:hAnsi="Sylfaen"/>
          <w:b/>
          <w:lang w:val="hy-AM"/>
        </w:rPr>
        <w:t>: Разработка проектно-сметной документации на строительство дренажной системы в общине Гарни Котайкской области Республики Армения.</w:t>
      </w:r>
    </w:p>
    <w:p w:rsidR="00B37FB6" w:rsidRPr="00D25BEB" w:rsidRDefault="00B37FB6" w:rsidP="00B37FB6">
      <w:pPr>
        <w:jc w:val="center"/>
        <w:rPr>
          <w:rFonts w:ascii="Sylfaen" w:hAnsi="Sylfaen"/>
          <w:sz w:val="12"/>
          <w:szCs w:val="20"/>
          <w:lang w:val="hy-AM"/>
        </w:rPr>
      </w:pPr>
    </w:p>
    <w:tbl>
      <w:tblPr>
        <w:tblpPr w:leftFromText="180" w:rightFromText="180" w:vertAnchor="text" w:horzAnchor="margin" w:tblpX="407" w:tblpY="115"/>
        <w:tblW w:w="8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2"/>
        <w:gridCol w:w="1611"/>
        <w:gridCol w:w="209"/>
        <w:gridCol w:w="2379"/>
        <w:gridCol w:w="2498"/>
      </w:tblGrid>
      <w:tr w:rsidR="00B37FB6" w:rsidRPr="00D25E09" w:rsidTr="00CC3BF8">
        <w:trPr>
          <w:trHeight w:val="510"/>
        </w:trPr>
        <w:tc>
          <w:tcPr>
            <w:tcW w:w="1572" w:type="dxa"/>
            <w:shd w:val="clear" w:color="auto" w:fill="auto"/>
            <w:vAlign w:val="center"/>
          </w:tcPr>
          <w:p w:rsidR="00B37FB6" w:rsidRPr="00CC3BF8" w:rsidRDefault="00B37FB6" w:rsidP="00B37FB6">
            <w:pPr>
              <w:pStyle w:val="ListParagraph"/>
              <w:numPr>
                <w:ilvl w:val="0"/>
                <w:numId w:val="35"/>
              </w:numPr>
              <w:contextualSpacing/>
              <w:jc w:val="center"/>
              <w:rPr>
                <w:rFonts w:ascii="Sylfaen" w:hAnsi="Sylfaen"/>
                <w:sz w:val="20"/>
                <w:szCs w:val="20"/>
                <w:lang w:val="hy-AM"/>
              </w:rPr>
            </w:pPr>
          </w:p>
        </w:tc>
        <w:tc>
          <w:tcPr>
            <w:tcW w:w="1820" w:type="dxa"/>
            <w:gridSpan w:val="2"/>
            <w:shd w:val="clear" w:color="auto" w:fill="auto"/>
            <w:vAlign w:val="center"/>
          </w:tcPr>
          <w:p w:rsidR="00B37FB6" w:rsidRPr="00CC3BF8" w:rsidRDefault="00B37FB6" w:rsidP="00D52733">
            <w:pPr>
              <w:rPr>
                <w:rFonts w:ascii="Sylfaen" w:hAnsi="Sylfaen"/>
                <w:sz w:val="20"/>
                <w:szCs w:val="20"/>
                <w:lang w:val="hy-AM"/>
              </w:rPr>
            </w:pPr>
            <w:r w:rsidRPr="00CC3BF8">
              <w:rPr>
                <w:rFonts w:ascii="Sylfaen" w:hAnsi="Sylfaen" w:cs="Arial"/>
                <w:sz w:val="20"/>
                <w:szCs w:val="20"/>
                <w:lang w:val="hy-AM"/>
              </w:rPr>
              <w:t>Дизайн</w:t>
            </w:r>
            <w:r w:rsidRPr="00CC3BF8">
              <w:rPr>
                <w:rFonts w:ascii="Sylfaen" w:hAnsi="Sylfaen"/>
                <w:sz w:val="20"/>
                <w:szCs w:val="20"/>
                <w:lang w:val="hy-AM"/>
              </w:rPr>
              <w:t xml:space="preserve"> </w:t>
            </w:r>
            <w:r w:rsidRPr="00CC3BF8">
              <w:rPr>
                <w:rFonts w:ascii="Sylfaen" w:hAnsi="Sylfaen" w:cs="Arial"/>
                <w:sz w:val="20"/>
                <w:szCs w:val="20"/>
                <w:lang w:val="hy-AM"/>
              </w:rPr>
              <w:t>основа</w:t>
            </w:r>
          </w:p>
        </w:tc>
        <w:tc>
          <w:tcPr>
            <w:tcW w:w="4877" w:type="dxa"/>
            <w:gridSpan w:val="2"/>
            <w:shd w:val="clear" w:color="auto" w:fill="auto"/>
          </w:tcPr>
          <w:p w:rsidR="00B37FB6" w:rsidRPr="00CC3BF8" w:rsidRDefault="00B37FB6" w:rsidP="00D52733">
            <w:pPr>
              <w:jc w:val="center"/>
              <w:rPr>
                <w:rFonts w:ascii="Sylfaen" w:hAnsi="Sylfaen"/>
                <w:sz w:val="20"/>
                <w:szCs w:val="20"/>
                <w:lang w:val="hy-AM"/>
              </w:rPr>
            </w:pPr>
            <w:r w:rsidRPr="00CC3BF8">
              <w:rPr>
                <w:rFonts w:ascii="Sylfaen" w:hAnsi="Sylfaen" w:cs="Arial"/>
                <w:sz w:val="20"/>
                <w:szCs w:val="20"/>
                <w:lang w:val="hy-AM"/>
              </w:rPr>
              <w:t>Задание на архитектурное проектирование, выданное лидером сообщества</w:t>
            </w:r>
            <w:r w:rsidRPr="00CC3BF8">
              <w:rPr>
                <w:rFonts w:ascii="Sylfaen" w:hAnsi="Sylfaen"/>
                <w:sz w:val="20"/>
                <w:szCs w:val="20"/>
                <w:lang w:val="hy-AM"/>
              </w:rPr>
              <w:t xml:space="preserve">                </w:t>
            </w:r>
          </w:p>
        </w:tc>
      </w:tr>
      <w:tr w:rsidR="00B37FB6" w:rsidRPr="00D25BEB" w:rsidTr="00CC3BF8">
        <w:trPr>
          <w:trHeight w:val="495"/>
        </w:trPr>
        <w:tc>
          <w:tcPr>
            <w:tcW w:w="1572" w:type="dxa"/>
            <w:shd w:val="clear" w:color="auto" w:fill="auto"/>
            <w:vAlign w:val="center"/>
          </w:tcPr>
          <w:p w:rsidR="00B37FB6" w:rsidRPr="00CC3BF8" w:rsidRDefault="00B37FB6" w:rsidP="00B37FB6">
            <w:pPr>
              <w:pStyle w:val="ListParagraph"/>
              <w:numPr>
                <w:ilvl w:val="0"/>
                <w:numId w:val="35"/>
              </w:numPr>
              <w:contextualSpacing/>
              <w:jc w:val="center"/>
              <w:rPr>
                <w:rFonts w:ascii="Sylfaen" w:hAnsi="Sylfaen"/>
                <w:sz w:val="20"/>
                <w:szCs w:val="20"/>
                <w:lang w:val="hy-AM"/>
              </w:rPr>
            </w:pPr>
          </w:p>
        </w:tc>
        <w:tc>
          <w:tcPr>
            <w:tcW w:w="1820" w:type="dxa"/>
            <w:gridSpan w:val="2"/>
            <w:shd w:val="clear" w:color="auto" w:fill="auto"/>
            <w:vAlign w:val="center"/>
          </w:tcPr>
          <w:p w:rsidR="00B37FB6" w:rsidRPr="00CC3BF8" w:rsidRDefault="00B37FB6" w:rsidP="00D52733">
            <w:pPr>
              <w:rPr>
                <w:rFonts w:ascii="Sylfaen" w:hAnsi="Sylfaen"/>
                <w:sz w:val="20"/>
                <w:szCs w:val="20"/>
                <w:lang w:val="hy-AM"/>
              </w:rPr>
            </w:pPr>
            <w:r w:rsidRPr="00CC3BF8">
              <w:rPr>
                <w:rFonts w:ascii="Sylfaen" w:hAnsi="Sylfaen" w:cs="Arial"/>
                <w:sz w:val="20"/>
                <w:szCs w:val="20"/>
                <w:lang w:val="hy-AM"/>
              </w:rPr>
              <w:t>Клиент</w:t>
            </w:r>
          </w:p>
        </w:tc>
        <w:tc>
          <w:tcPr>
            <w:tcW w:w="4877" w:type="dxa"/>
            <w:gridSpan w:val="2"/>
            <w:shd w:val="clear" w:color="auto" w:fill="auto"/>
          </w:tcPr>
          <w:p w:rsidR="00B37FB6" w:rsidRPr="00CC3BF8" w:rsidRDefault="00B37FB6" w:rsidP="00D52733">
            <w:pPr>
              <w:jc w:val="center"/>
              <w:rPr>
                <w:rFonts w:ascii="Sylfaen" w:hAnsi="Sylfaen"/>
                <w:sz w:val="20"/>
                <w:szCs w:val="20"/>
                <w:lang w:val="hy-AM"/>
              </w:rPr>
            </w:pPr>
            <w:r w:rsidRPr="00CC3BF8">
              <w:rPr>
                <w:rFonts w:ascii="Sylfaen" w:hAnsi="Sylfaen"/>
                <w:sz w:val="20"/>
                <w:szCs w:val="20"/>
                <w:lang w:val="hy-AM"/>
              </w:rPr>
              <w:t xml:space="preserve">Муниципалитет </w:t>
            </w:r>
            <w:r w:rsidRPr="00CC3BF8">
              <w:rPr>
                <w:rFonts w:ascii="Sylfaen" w:hAnsi="Sylfaen"/>
                <w:sz w:val="20"/>
                <w:szCs w:val="20"/>
              </w:rPr>
              <w:t>Гарни</w:t>
            </w:r>
            <w:r w:rsidRPr="00CC3BF8">
              <w:rPr>
                <w:rFonts w:ascii="Sylfaen" w:hAnsi="Sylfaen" w:cs="Arial"/>
                <w:sz w:val="20"/>
                <w:szCs w:val="20"/>
                <w:lang w:val="hy-AM"/>
              </w:rPr>
              <w:t xml:space="preserve"> </w:t>
            </w:r>
          </w:p>
        </w:tc>
      </w:tr>
      <w:tr w:rsidR="00B37FB6" w:rsidRPr="00D25BEB" w:rsidTr="00CC3BF8">
        <w:trPr>
          <w:trHeight w:val="480"/>
        </w:trPr>
        <w:tc>
          <w:tcPr>
            <w:tcW w:w="1572" w:type="dxa"/>
            <w:shd w:val="clear" w:color="auto" w:fill="auto"/>
            <w:vAlign w:val="center"/>
          </w:tcPr>
          <w:p w:rsidR="00B37FB6" w:rsidRPr="00CC3BF8" w:rsidRDefault="00B37FB6" w:rsidP="00B37FB6">
            <w:pPr>
              <w:pStyle w:val="ListParagraph"/>
              <w:numPr>
                <w:ilvl w:val="0"/>
                <w:numId w:val="35"/>
              </w:numPr>
              <w:contextualSpacing/>
              <w:jc w:val="center"/>
              <w:rPr>
                <w:rFonts w:ascii="Sylfaen" w:hAnsi="Sylfaen"/>
                <w:sz w:val="20"/>
                <w:szCs w:val="20"/>
                <w:lang w:val="hy-AM"/>
              </w:rPr>
            </w:pPr>
          </w:p>
        </w:tc>
        <w:tc>
          <w:tcPr>
            <w:tcW w:w="1820" w:type="dxa"/>
            <w:gridSpan w:val="2"/>
            <w:shd w:val="clear" w:color="auto" w:fill="auto"/>
            <w:vAlign w:val="center"/>
          </w:tcPr>
          <w:p w:rsidR="00B37FB6" w:rsidRPr="00CC3BF8" w:rsidRDefault="00B37FB6" w:rsidP="00D52733">
            <w:pPr>
              <w:rPr>
                <w:rFonts w:ascii="Sylfaen" w:hAnsi="Sylfaen"/>
                <w:sz w:val="20"/>
                <w:szCs w:val="20"/>
                <w:lang w:val="hy-AM"/>
              </w:rPr>
            </w:pPr>
            <w:r w:rsidRPr="00CC3BF8">
              <w:rPr>
                <w:rFonts w:ascii="Sylfaen" w:hAnsi="Sylfaen" w:cs="Arial"/>
                <w:sz w:val="20"/>
                <w:szCs w:val="20"/>
                <w:lang w:val="hy-AM"/>
              </w:rPr>
              <w:t>Дизайн</w:t>
            </w:r>
            <w:r w:rsidRPr="00CC3BF8">
              <w:rPr>
                <w:rFonts w:ascii="Sylfaen" w:hAnsi="Sylfaen"/>
                <w:sz w:val="20"/>
                <w:szCs w:val="20"/>
                <w:lang w:val="hy-AM"/>
              </w:rPr>
              <w:t xml:space="preserve"> </w:t>
            </w:r>
            <w:r w:rsidRPr="00CC3BF8">
              <w:rPr>
                <w:rFonts w:ascii="Sylfaen" w:hAnsi="Sylfaen" w:cs="Arial"/>
                <w:sz w:val="20"/>
                <w:szCs w:val="20"/>
                <w:lang w:val="hy-AM"/>
              </w:rPr>
              <w:t>этап</w:t>
            </w:r>
          </w:p>
        </w:tc>
        <w:tc>
          <w:tcPr>
            <w:tcW w:w="4877" w:type="dxa"/>
            <w:gridSpan w:val="2"/>
            <w:shd w:val="clear" w:color="auto" w:fill="auto"/>
          </w:tcPr>
          <w:p w:rsidR="00B37FB6" w:rsidRPr="00CC3BF8" w:rsidRDefault="00B37FB6" w:rsidP="00D52733">
            <w:pPr>
              <w:jc w:val="center"/>
              <w:rPr>
                <w:rFonts w:ascii="Sylfaen" w:hAnsi="Sylfaen"/>
                <w:sz w:val="20"/>
                <w:szCs w:val="20"/>
                <w:lang w:val="hy-AM"/>
              </w:rPr>
            </w:pPr>
            <w:r w:rsidRPr="00CC3BF8">
              <w:rPr>
                <w:rFonts w:ascii="Sylfaen" w:hAnsi="Sylfaen" w:cs="Arial"/>
                <w:sz w:val="20"/>
                <w:szCs w:val="20"/>
                <w:lang w:val="hy-AM"/>
              </w:rPr>
              <w:t>Работа</w:t>
            </w:r>
            <w:r w:rsidRPr="00CC3BF8">
              <w:rPr>
                <w:rFonts w:ascii="Sylfaen" w:hAnsi="Sylfaen"/>
                <w:sz w:val="20"/>
                <w:szCs w:val="20"/>
                <w:lang w:val="hy-AM"/>
              </w:rPr>
              <w:t xml:space="preserve"> </w:t>
            </w:r>
            <w:r w:rsidRPr="00CC3BF8">
              <w:rPr>
                <w:rFonts w:ascii="Sylfaen" w:hAnsi="Sylfaen" w:cs="Arial"/>
                <w:sz w:val="20"/>
                <w:szCs w:val="20"/>
                <w:lang w:val="hy-AM"/>
              </w:rPr>
              <w:t>проект</w:t>
            </w:r>
          </w:p>
        </w:tc>
      </w:tr>
      <w:tr w:rsidR="00B37FB6" w:rsidRPr="00D25E09" w:rsidTr="00CC3BF8">
        <w:trPr>
          <w:trHeight w:val="783"/>
        </w:trPr>
        <w:tc>
          <w:tcPr>
            <w:tcW w:w="1572" w:type="dxa"/>
            <w:shd w:val="clear" w:color="auto" w:fill="auto"/>
            <w:vAlign w:val="center"/>
          </w:tcPr>
          <w:p w:rsidR="00B37FB6" w:rsidRPr="00CC3BF8" w:rsidRDefault="00B37FB6" w:rsidP="00B37FB6">
            <w:pPr>
              <w:pStyle w:val="ListParagraph"/>
              <w:numPr>
                <w:ilvl w:val="0"/>
                <w:numId w:val="35"/>
              </w:numPr>
              <w:contextualSpacing/>
              <w:jc w:val="center"/>
              <w:rPr>
                <w:rFonts w:ascii="Sylfaen" w:hAnsi="Sylfaen"/>
                <w:sz w:val="20"/>
                <w:szCs w:val="20"/>
                <w:lang w:val="hy-AM"/>
              </w:rPr>
            </w:pPr>
          </w:p>
        </w:tc>
        <w:tc>
          <w:tcPr>
            <w:tcW w:w="1820" w:type="dxa"/>
            <w:gridSpan w:val="2"/>
            <w:shd w:val="clear" w:color="auto" w:fill="auto"/>
            <w:vAlign w:val="center"/>
          </w:tcPr>
          <w:p w:rsidR="00B37FB6" w:rsidRPr="00CC3BF8" w:rsidRDefault="00B37FB6" w:rsidP="00D52733">
            <w:pPr>
              <w:rPr>
                <w:rFonts w:ascii="Sylfaen" w:hAnsi="Sylfaen" w:cs="Arial"/>
                <w:sz w:val="20"/>
                <w:szCs w:val="20"/>
                <w:lang w:val="hy-AM"/>
              </w:rPr>
            </w:pPr>
            <w:r w:rsidRPr="00CC3BF8">
              <w:rPr>
                <w:rFonts w:ascii="Sylfaen" w:hAnsi="Sylfaen" w:cs="Arial"/>
                <w:sz w:val="20"/>
                <w:szCs w:val="20"/>
                <w:lang w:val="hy-AM"/>
              </w:rPr>
              <w:t>Цель</w:t>
            </w:r>
          </w:p>
        </w:tc>
        <w:tc>
          <w:tcPr>
            <w:tcW w:w="4877" w:type="dxa"/>
            <w:gridSpan w:val="2"/>
            <w:shd w:val="clear" w:color="auto" w:fill="auto"/>
          </w:tcPr>
          <w:p w:rsidR="00B37FB6" w:rsidRPr="00CC3BF8" w:rsidRDefault="00B37FB6" w:rsidP="00D52733">
            <w:pPr>
              <w:rPr>
                <w:rFonts w:ascii="Sylfaen" w:hAnsi="Sylfaen" w:cs="Arial"/>
                <w:color w:val="222222"/>
                <w:sz w:val="20"/>
                <w:szCs w:val="20"/>
                <w:lang w:val="hy-AM" w:eastAsia="hy-AM"/>
              </w:rPr>
            </w:pPr>
            <w:r w:rsidRPr="00CC3BF8">
              <w:rPr>
                <w:rFonts w:ascii="Sylfaen" w:hAnsi="Sylfaen" w:cs="Arial"/>
                <w:sz w:val="20"/>
                <w:szCs w:val="20"/>
                <w:lang w:val="hy-AM" w:eastAsia="hy-AM"/>
              </w:rPr>
              <w:t>Строительные работы дренажной системы на территории поселка Гарни общины Гарни</w:t>
            </w:r>
          </w:p>
        </w:tc>
      </w:tr>
      <w:tr w:rsidR="00B37FB6" w:rsidRPr="00D25BEB" w:rsidTr="00CC3BF8">
        <w:trPr>
          <w:trHeight w:val="467"/>
        </w:trPr>
        <w:tc>
          <w:tcPr>
            <w:tcW w:w="1572" w:type="dxa"/>
            <w:shd w:val="clear" w:color="auto" w:fill="auto"/>
            <w:vAlign w:val="center"/>
          </w:tcPr>
          <w:p w:rsidR="00B37FB6" w:rsidRPr="00CC3BF8" w:rsidRDefault="00B37FB6" w:rsidP="00B37FB6">
            <w:pPr>
              <w:pStyle w:val="ListParagraph"/>
              <w:numPr>
                <w:ilvl w:val="0"/>
                <w:numId w:val="35"/>
              </w:numPr>
              <w:contextualSpacing/>
              <w:jc w:val="center"/>
              <w:rPr>
                <w:rFonts w:ascii="Sylfaen" w:hAnsi="Sylfaen"/>
                <w:sz w:val="20"/>
                <w:szCs w:val="20"/>
                <w:lang w:val="hy-AM"/>
              </w:rPr>
            </w:pPr>
          </w:p>
        </w:tc>
        <w:tc>
          <w:tcPr>
            <w:tcW w:w="1820" w:type="dxa"/>
            <w:gridSpan w:val="2"/>
            <w:shd w:val="clear" w:color="auto" w:fill="auto"/>
            <w:vAlign w:val="center"/>
          </w:tcPr>
          <w:p w:rsidR="00B37FB6" w:rsidRPr="00CC3BF8" w:rsidRDefault="00B37FB6" w:rsidP="00D52733">
            <w:pPr>
              <w:rPr>
                <w:rFonts w:ascii="Sylfaen" w:hAnsi="Sylfaen"/>
                <w:sz w:val="20"/>
                <w:szCs w:val="20"/>
                <w:lang w:val="hy-AM"/>
              </w:rPr>
            </w:pPr>
            <w:r w:rsidRPr="00CC3BF8">
              <w:rPr>
                <w:rFonts w:ascii="Sylfaen" w:hAnsi="Sylfaen" w:cs="Arial"/>
                <w:b/>
                <w:sz w:val="20"/>
                <w:szCs w:val="20"/>
                <w:lang w:val="hy-AM"/>
              </w:rPr>
              <w:t>Базовый уровень</w:t>
            </w:r>
            <w:r w:rsidRPr="00CC3BF8">
              <w:rPr>
                <w:rFonts w:ascii="Sylfaen" w:hAnsi="Sylfaen"/>
                <w:b/>
                <w:sz w:val="20"/>
                <w:szCs w:val="20"/>
                <w:lang w:val="hy-AM"/>
              </w:rPr>
              <w:t xml:space="preserve"> </w:t>
            </w:r>
            <w:r w:rsidRPr="00CC3BF8">
              <w:rPr>
                <w:rFonts w:ascii="Sylfaen" w:hAnsi="Sylfaen" w:cs="Arial"/>
                <w:b/>
                <w:sz w:val="20"/>
                <w:szCs w:val="20"/>
                <w:lang w:val="hy-AM"/>
              </w:rPr>
              <w:t>данные</w:t>
            </w:r>
            <w:r w:rsidRPr="00CC3BF8">
              <w:rPr>
                <w:rFonts w:ascii="Sylfaen" w:hAnsi="Sylfaen" w:cs="Arial"/>
                <w:sz w:val="20"/>
                <w:szCs w:val="20"/>
                <w:lang w:val="hy-AM"/>
              </w:rPr>
              <w:t xml:space="preserve"> </w:t>
            </w:r>
          </w:p>
        </w:tc>
        <w:tc>
          <w:tcPr>
            <w:tcW w:w="4877" w:type="dxa"/>
            <w:gridSpan w:val="2"/>
            <w:shd w:val="clear" w:color="auto" w:fill="auto"/>
          </w:tcPr>
          <w:p w:rsidR="00B37FB6" w:rsidRPr="00CC3BF8" w:rsidRDefault="00B37FB6" w:rsidP="00D52733">
            <w:pPr>
              <w:rPr>
                <w:rFonts w:ascii="Sylfaen" w:hAnsi="Sylfaen"/>
                <w:sz w:val="20"/>
                <w:szCs w:val="20"/>
              </w:rPr>
            </w:pPr>
          </w:p>
          <w:p w:rsidR="00B37FB6" w:rsidRPr="00CC3BF8" w:rsidRDefault="00B37FB6" w:rsidP="00D52733">
            <w:pPr>
              <w:rPr>
                <w:rFonts w:ascii="Sylfaen" w:hAnsi="Sylfaen"/>
                <w:sz w:val="20"/>
                <w:szCs w:val="20"/>
                <w:lang w:val="hy-AM"/>
              </w:rPr>
            </w:pPr>
          </w:p>
        </w:tc>
      </w:tr>
      <w:tr w:rsidR="00B37FB6" w:rsidRPr="00D25E09" w:rsidTr="00CC3BF8">
        <w:trPr>
          <w:trHeight w:val="467"/>
        </w:trPr>
        <w:tc>
          <w:tcPr>
            <w:tcW w:w="1572" w:type="dxa"/>
            <w:shd w:val="clear" w:color="auto" w:fill="auto"/>
            <w:vAlign w:val="center"/>
          </w:tcPr>
          <w:p w:rsidR="00B37FB6" w:rsidRPr="00CC3BF8" w:rsidRDefault="00B37FB6" w:rsidP="00B37FB6">
            <w:pPr>
              <w:pStyle w:val="ListParagraph"/>
              <w:numPr>
                <w:ilvl w:val="0"/>
                <w:numId w:val="35"/>
              </w:numPr>
              <w:contextualSpacing/>
              <w:jc w:val="center"/>
              <w:rPr>
                <w:rFonts w:ascii="Sylfaen" w:hAnsi="Sylfaen"/>
                <w:sz w:val="20"/>
                <w:szCs w:val="20"/>
                <w:lang w:val="hy-AM"/>
              </w:rPr>
            </w:pPr>
          </w:p>
        </w:tc>
        <w:tc>
          <w:tcPr>
            <w:tcW w:w="6697" w:type="dxa"/>
            <w:gridSpan w:val="4"/>
            <w:shd w:val="clear" w:color="auto" w:fill="auto"/>
            <w:vAlign w:val="center"/>
          </w:tcPr>
          <w:p w:rsidR="00B37FB6" w:rsidRPr="00CC3BF8" w:rsidRDefault="00B37FB6" w:rsidP="00D52733">
            <w:pPr>
              <w:rPr>
                <w:rFonts w:ascii="Sylfaen" w:hAnsi="Sylfaen"/>
                <w:b/>
                <w:sz w:val="20"/>
                <w:szCs w:val="20"/>
                <w:lang w:val="hy-AM"/>
              </w:rPr>
            </w:pPr>
            <w:r w:rsidRPr="00CC3BF8">
              <w:rPr>
                <w:rFonts w:ascii="Sylfaen" w:hAnsi="Sylfaen" w:cs="Arial"/>
                <w:b/>
                <w:sz w:val="20"/>
                <w:szCs w:val="20"/>
                <w:lang w:val="hy-AM"/>
              </w:rPr>
              <w:t>Исполнение</w:t>
            </w:r>
            <w:r w:rsidRPr="00CC3BF8">
              <w:rPr>
                <w:rFonts w:ascii="Sylfaen" w:hAnsi="Sylfaen"/>
                <w:b/>
                <w:sz w:val="20"/>
                <w:szCs w:val="20"/>
                <w:lang w:val="hy-AM"/>
              </w:rPr>
              <w:t xml:space="preserve"> </w:t>
            </w:r>
            <w:r w:rsidRPr="00CC3BF8">
              <w:rPr>
                <w:rFonts w:ascii="Sylfaen" w:hAnsi="Sylfaen" w:cs="Arial"/>
                <w:b/>
                <w:sz w:val="20"/>
                <w:szCs w:val="20"/>
                <w:lang w:val="hy-AM"/>
              </w:rPr>
              <w:t xml:space="preserve">при условии </w:t>
            </w:r>
            <w:r w:rsidRPr="00CC3BF8">
              <w:rPr>
                <w:rFonts w:ascii="Sylfaen" w:hAnsi="Sylfaen"/>
                <w:b/>
                <w:sz w:val="20"/>
                <w:szCs w:val="20"/>
                <w:lang w:val="hy-AM"/>
              </w:rPr>
              <w:t xml:space="preserve">( </w:t>
            </w:r>
            <w:r w:rsidRPr="00CC3BF8">
              <w:rPr>
                <w:rFonts w:ascii="Sylfaen" w:hAnsi="Sylfaen" w:cs="Arial"/>
                <w:b/>
                <w:sz w:val="20"/>
                <w:szCs w:val="20"/>
                <w:lang w:val="hy-AM"/>
              </w:rPr>
              <w:t xml:space="preserve">плановой </w:t>
            </w:r>
            <w:r w:rsidRPr="00CC3BF8">
              <w:rPr>
                <w:rFonts w:ascii="Sylfaen" w:hAnsi="Sylfaen"/>
                <w:b/>
                <w:sz w:val="20"/>
                <w:szCs w:val="20"/>
                <w:lang w:val="hy-AM"/>
              </w:rPr>
              <w:t xml:space="preserve">) </w:t>
            </w:r>
            <w:r w:rsidRPr="00CC3BF8">
              <w:rPr>
                <w:rFonts w:ascii="Sylfaen" w:hAnsi="Sylfaen" w:cs="Arial"/>
                <w:b/>
                <w:sz w:val="20"/>
                <w:szCs w:val="20"/>
                <w:lang w:val="hy-AM"/>
              </w:rPr>
              <w:t>работы</w:t>
            </w:r>
            <w:r w:rsidRPr="00CC3BF8">
              <w:rPr>
                <w:rFonts w:ascii="Sylfaen" w:hAnsi="Sylfaen"/>
                <w:b/>
                <w:sz w:val="20"/>
                <w:szCs w:val="20"/>
                <w:lang w:val="hy-AM"/>
              </w:rPr>
              <w:t xml:space="preserve"> </w:t>
            </w:r>
            <w:r w:rsidRPr="00CC3BF8">
              <w:rPr>
                <w:rFonts w:ascii="Sylfaen" w:hAnsi="Sylfaen" w:cs="Arial"/>
                <w:b/>
                <w:sz w:val="20"/>
                <w:szCs w:val="20"/>
                <w:lang w:val="hy-AM"/>
              </w:rPr>
              <w:t>кратко</w:t>
            </w:r>
            <w:r w:rsidRPr="00CC3BF8">
              <w:rPr>
                <w:rFonts w:ascii="Sylfaen" w:hAnsi="Sylfaen"/>
                <w:b/>
                <w:sz w:val="20"/>
                <w:szCs w:val="20"/>
                <w:lang w:val="hy-AM"/>
              </w:rPr>
              <w:t xml:space="preserve"> </w:t>
            </w:r>
            <w:r w:rsidRPr="00CC3BF8">
              <w:rPr>
                <w:rFonts w:ascii="Sylfaen" w:hAnsi="Sylfaen" w:cs="Arial"/>
                <w:b/>
                <w:sz w:val="20"/>
                <w:szCs w:val="20"/>
                <w:lang w:val="hy-AM"/>
              </w:rPr>
              <w:t>описание</w:t>
            </w:r>
          </w:p>
        </w:tc>
      </w:tr>
      <w:tr w:rsidR="00B37FB6" w:rsidRPr="00D25E09" w:rsidTr="00CC3BF8">
        <w:trPr>
          <w:trHeight w:val="467"/>
        </w:trPr>
        <w:tc>
          <w:tcPr>
            <w:tcW w:w="1572" w:type="dxa"/>
            <w:shd w:val="clear" w:color="auto" w:fill="auto"/>
            <w:vAlign w:val="center"/>
          </w:tcPr>
          <w:p w:rsidR="00B37FB6" w:rsidRPr="00CC3BF8" w:rsidRDefault="00B37FB6" w:rsidP="00D52733">
            <w:pPr>
              <w:jc w:val="center"/>
              <w:rPr>
                <w:rFonts w:ascii="Sylfaen" w:hAnsi="Sylfaen"/>
                <w:sz w:val="20"/>
                <w:szCs w:val="20"/>
                <w:lang w:val="hy-AM"/>
              </w:rPr>
            </w:pPr>
            <w:r w:rsidRPr="00CC3BF8">
              <w:rPr>
                <w:rFonts w:ascii="Sylfaen" w:hAnsi="Sylfaen"/>
                <w:sz w:val="20"/>
                <w:szCs w:val="20"/>
                <w:lang w:val="hy-AM"/>
              </w:rPr>
              <w:t>7</w:t>
            </w:r>
          </w:p>
        </w:tc>
        <w:tc>
          <w:tcPr>
            <w:tcW w:w="1611" w:type="dxa"/>
            <w:shd w:val="clear" w:color="auto" w:fill="auto"/>
          </w:tcPr>
          <w:p w:rsidR="00B37FB6" w:rsidRPr="00CC3BF8" w:rsidRDefault="00B37FB6" w:rsidP="00D52733">
            <w:pPr>
              <w:rPr>
                <w:rFonts w:ascii="Sylfaen" w:hAnsi="Sylfaen"/>
                <w:b/>
                <w:sz w:val="20"/>
                <w:szCs w:val="20"/>
              </w:rPr>
            </w:pPr>
            <w:r w:rsidRPr="00CC3BF8">
              <w:rPr>
                <w:rFonts w:ascii="Sylfaen" w:hAnsi="Sylfaen"/>
                <w:b/>
                <w:sz w:val="20"/>
                <w:szCs w:val="20"/>
                <w:lang w:val="hy-AM"/>
              </w:rPr>
              <w:t xml:space="preserve">село </w:t>
            </w:r>
            <w:r w:rsidRPr="00CC3BF8">
              <w:rPr>
                <w:rFonts w:ascii="Sylfaen" w:hAnsi="Sylfaen"/>
                <w:b/>
                <w:sz w:val="20"/>
                <w:szCs w:val="20"/>
              </w:rPr>
              <w:t>Гарни , Прошян улица</w:t>
            </w:r>
          </w:p>
        </w:tc>
        <w:tc>
          <w:tcPr>
            <w:tcW w:w="5086" w:type="dxa"/>
            <w:gridSpan w:val="3"/>
            <w:shd w:val="clear" w:color="auto" w:fill="auto"/>
          </w:tcPr>
          <w:p w:rsidR="00B37FB6" w:rsidRPr="00CC3BF8" w:rsidRDefault="00B37FB6" w:rsidP="00D52733">
            <w:pPr>
              <w:ind w:left="218" w:hanging="218"/>
              <w:rPr>
                <w:rFonts w:ascii="Sylfaen" w:hAnsi="Sylfaen"/>
                <w:sz w:val="20"/>
                <w:szCs w:val="20"/>
              </w:rPr>
            </w:pPr>
            <w:r w:rsidRPr="00CC3BF8">
              <w:rPr>
                <w:rFonts w:ascii="Sylfaen" w:hAnsi="Sylfaen"/>
                <w:sz w:val="20"/>
                <w:szCs w:val="20"/>
              </w:rPr>
              <w:t>построить 90-метровый калибр 250 мм дренаж водопровод , полиэтилен с трубами .</w:t>
            </w:r>
          </w:p>
        </w:tc>
      </w:tr>
      <w:tr w:rsidR="00B37FB6" w:rsidRPr="00D25E09" w:rsidTr="00CC3BF8">
        <w:trPr>
          <w:trHeight w:val="467"/>
        </w:trPr>
        <w:tc>
          <w:tcPr>
            <w:tcW w:w="1572" w:type="dxa"/>
            <w:shd w:val="clear" w:color="auto" w:fill="auto"/>
            <w:vAlign w:val="center"/>
          </w:tcPr>
          <w:p w:rsidR="00B37FB6" w:rsidRPr="00CC3BF8" w:rsidRDefault="00B37FB6" w:rsidP="00D52733">
            <w:pPr>
              <w:jc w:val="center"/>
              <w:rPr>
                <w:rFonts w:ascii="Sylfaen" w:hAnsi="Sylfaen"/>
                <w:sz w:val="20"/>
                <w:szCs w:val="20"/>
                <w:lang w:val="hy-AM"/>
              </w:rPr>
            </w:pPr>
            <w:r w:rsidRPr="00CC3BF8">
              <w:rPr>
                <w:rFonts w:ascii="Sylfaen" w:hAnsi="Sylfaen"/>
                <w:sz w:val="20"/>
                <w:szCs w:val="20"/>
                <w:lang w:val="hy-AM"/>
              </w:rPr>
              <w:t>8</w:t>
            </w:r>
          </w:p>
        </w:tc>
        <w:tc>
          <w:tcPr>
            <w:tcW w:w="1611" w:type="dxa"/>
            <w:vAlign w:val="center"/>
          </w:tcPr>
          <w:p w:rsidR="00B37FB6" w:rsidRPr="00CC3BF8" w:rsidRDefault="00B37FB6" w:rsidP="00D52733">
            <w:pPr>
              <w:spacing w:after="160" w:line="259" w:lineRule="auto"/>
              <w:rPr>
                <w:rFonts w:ascii="Sylfaen" w:hAnsi="Sylfaen"/>
                <w:sz w:val="20"/>
                <w:szCs w:val="20"/>
                <w:lang w:val="hy-AM"/>
              </w:rPr>
            </w:pPr>
            <w:r w:rsidRPr="00CC3BF8">
              <w:rPr>
                <w:rFonts w:ascii="Sylfaen" w:hAnsi="Sylfaen"/>
                <w:b/>
                <w:sz w:val="20"/>
                <w:szCs w:val="20"/>
                <w:lang w:val="hy-AM"/>
              </w:rPr>
              <w:t>Село Гарни, улица Туманяна и переулок Туманяна.</w:t>
            </w:r>
          </w:p>
        </w:tc>
        <w:tc>
          <w:tcPr>
            <w:tcW w:w="2588" w:type="dxa"/>
            <w:gridSpan w:val="2"/>
          </w:tcPr>
          <w:p w:rsidR="00B37FB6" w:rsidRPr="00CC3BF8" w:rsidRDefault="00B37FB6" w:rsidP="00D52733">
            <w:pPr>
              <w:spacing w:after="160" w:line="259" w:lineRule="auto"/>
              <w:rPr>
                <w:rFonts w:ascii="Sylfaen" w:hAnsi="Sylfaen"/>
                <w:sz w:val="20"/>
                <w:szCs w:val="20"/>
                <w:lang w:val="hy-AM"/>
              </w:rPr>
            </w:pPr>
            <w:r w:rsidRPr="00CC3BF8">
              <w:rPr>
                <w:rFonts w:ascii="Sylfaen" w:hAnsi="Sylfaen"/>
                <w:sz w:val="20"/>
                <w:szCs w:val="20"/>
                <w:lang w:val="hy-AM"/>
              </w:rPr>
              <w:t>Построить дренажную линию длиной 270 м и диаметром 250 мм из полиэтиленовых труб.</w:t>
            </w:r>
          </w:p>
        </w:tc>
        <w:tc>
          <w:tcPr>
            <w:tcW w:w="2498" w:type="dxa"/>
          </w:tcPr>
          <w:p w:rsidR="00B37FB6" w:rsidRPr="00CC3BF8" w:rsidRDefault="00B37FB6" w:rsidP="00D52733">
            <w:pPr>
              <w:spacing w:after="160" w:line="259" w:lineRule="auto"/>
              <w:rPr>
                <w:rFonts w:ascii="Sylfaen" w:hAnsi="Sylfaen"/>
                <w:sz w:val="20"/>
                <w:szCs w:val="20"/>
                <w:lang w:val="hy-AM"/>
              </w:rPr>
            </w:pPr>
            <w:r w:rsidRPr="00CC3BF8">
              <w:rPr>
                <w:rFonts w:ascii="Sylfaen" w:hAnsi="Sylfaen"/>
                <w:sz w:val="20"/>
                <w:szCs w:val="20"/>
                <w:lang w:val="hy-AM"/>
              </w:rPr>
              <w:t>Построить питьевой водопровод протяженностью 2 км из полиэтиленовых труб.</w:t>
            </w:r>
          </w:p>
        </w:tc>
      </w:tr>
    </w:tbl>
    <w:p w:rsidR="00B37FB6" w:rsidRDefault="00B37FB6" w:rsidP="00B37FB6">
      <w:pPr>
        <w:spacing w:before="240"/>
        <w:ind w:left="29"/>
        <w:jc w:val="center"/>
        <w:rPr>
          <w:rFonts w:ascii="Sylfaen" w:hAnsi="Sylfaen" w:cs="Arial"/>
          <w:b/>
          <w:szCs w:val="20"/>
        </w:rPr>
      </w:pPr>
    </w:p>
    <w:p w:rsidR="00B37FB6" w:rsidRDefault="00B37FB6" w:rsidP="00B37FB6">
      <w:pPr>
        <w:spacing w:before="240"/>
        <w:ind w:left="29"/>
        <w:jc w:val="center"/>
        <w:rPr>
          <w:rFonts w:ascii="Sylfaen" w:hAnsi="Sylfaen" w:cs="Arial"/>
          <w:b/>
          <w:szCs w:val="20"/>
        </w:rPr>
      </w:pPr>
    </w:p>
    <w:p w:rsidR="00B37FB6" w:rsidRDefault="00B37FB6" w:rsidP="00B37FB6">
      <w:pPr>
        <w:spacing w:before="240"/>
        <w:ind w:left="29"/>
        <w:jc w:val="center"/>
        <w:rPr>
          <w:rFonts w:ascii="Sylfaen" w:hAnsi="Sylfaen" w:cs="Arial"/>
          <w:b/>
          <w:szCs w:val="20"/>
        </w:rPr>
      </w:pPr>
    </w:p>
    <w:p w:rsidR="00B37FB6" w:rsidRDefault="00B37FB6" w:rsidP="00B37FB6">
      <w:pPr>
        <w:spacing w:before="240"/>
        <w:ind w:left="29"/>
        <w:jc w:val="center"/>
        <w:rPr>
          <w:rFonts w:ascii="Sylfaen" w:hAnsi="Sylfaen" w:cs="Arial"/>
          <w:b/>
          <w:szCs w:val="20"/>
        </w:rPr>
      </w:pPr>
    </w:p>
    <w:p w:rsidR="00B37FB6" w:rsidRDefault="00B37FB6" w:rsidP="00B37FB6">
      <w:pPr>
        <w:spacing w:before="240"/>
        <w:ind w:left="29"/>
        <w:jc w:val="center"/>
        <w:rPr>
          <w:rFonts w:ascii="Sylfaen" w:hAnsi="Sylfaen" w:cs="Arial"/>
          <w:b/>
          <w:szCs w:val="20"/>
        </w:rPr>
      </w:pPr>
    </w:p>
    <w:p w:rsidR="00B37FB6" w:rsidRDefault="00B37FB6" w:rsidP="00B37FB6">
      <w:pPr>
        <w:spacing w:before="240"/>
        <w:ind w:left="29"/>
        <w:jc w:val="center"/>
        <w:rPr>
          <w:rFonts w:ascii="Sylfaen" w:hAnsi="Sylfaen" w:cs="Arial"/>
          <w:b/>
          <w:szCs w:val="20"/>
        </w:rPr>
      </w:pPr>
    </w:p>
    <w:p w:rsidR="00B37FB6" w:rsidRPr="002C30F5" w:rsidRDefault="00B37FB6" w:rsidP="00B37FB6">
      <w:pPr>
        <w:spacing w:before="240"/>
        <w:ind w:left="29"/>
        <w:jc w:val="center"/>
        <w:rPr>
          <w:rFonts w:ascii="Sylfaen" w:hAnsi="Sylfaen" w:cs="Arial"/>
          <w:b/>
          <w:szCs w:val="20"/>
        </w:rPr>
      </w:pPr>
    </w:p>
    <w:p w:rsidR="00B37FB6" w:rsidRPr="002C30F5" w:rsidRDefault="00B37FB6" w:rsidP="00B37FB6">
      <w:pPr>
        <w:spacing w:before="240"/>
        <w:ind w:left="29"/>
        <w:jc w:val="center"/>
        <w:rPr>
          <w:rFonts w:ascii="Sylfaen" w:hAnsi="Sylfaen" w:cs="Arial"/>
          <w:b/>
          <w:szCs w:val="20"/>
        </w:rPr>
      </w:pPr>
    </w:p>
    <w:p w:rsidR="00B37FB6" w:rsidRPr="002C30F5" w:rsidRDefault="00B37FB6" w:rsidP="00B37FB6">
      <w:pPr>
        <w:spacing w:before="240"/>
        <w:ind w:left="29"/>
        <w:jc w:val="center"/>
        <w:rPr>
          <w:rFonts w:ascii="Sylfaen" w:hAnsi="Sylfaen" w:cs="Arial"/>
          <w:b/>
          <w:szCs w:val="20"/>
        </w:rPr>
      </w:pPr>
    </w:p>
    <w:p w:rsidR="00CC3BF8" w:rsidRDefault="00CC3BF8" w:rsidP="00B37FB6">
      <w:pPr>
        <w:spacing w:before="240"/>
        <w:ind w:left="29"/>
        <w:jc w:val="center"/>
        <w:rPr>
          <w:rFonts w:ascii="Sylfaen" w:hAnsi="Sylfaen" w:cs="Arial"/>
          <w:b/>
          <w:szCs w:val="20"/>
          <w:lang w:val="en-US"/>
        </w:rPr>
      </w:pPr>
    </w:p>
    <w:p w:rsidR="00CC3BF8" w:rsidRDefault="00CC3BF8" w:rsidP="00B37FB6">
      <w:pPr>
        <w:spacing w:before="240"/>
        <w:ind w:left="29"/>
        <w:jc w:val="center"/>
        <w:rPr>
          <w:rFonts w:ascii="Sylfaen" w:hAnsi="Sylfaen" w:cs="Arial"/>
          <w:b/>
          <w:szCs w:val="20"/>
          <w:lang w:val="en-US"/>
        </w:rPr>
      </w:pPr>
    </w:p>
    <w:p w:rsidR="00B37FB6" w:rsidRPr="00D25BEB" w:rsidRDefault="00B37FB6" w:rsidP="00B37FB6">
      <w:pPr>
        <w:spacing w:before="240"/>
        <w:ind w:left="29"/>
        <w:jc w:val="center"/>
        <w:rPr>
          <w:rFonts w:ascii="Sylfaen" w:hAnsi="Sylfaen"/>
          <w:b/>
          <w:szCs w:val="20"/>
          <w:lang w:val="hy-AM"/>
        </w:rPr>
      </w:pPr>
      <w:r w:rsidRPr="00D25BEB">
        <w:rPr>
          <w:rFonts w:ascii="Sylfaen" w:hAnsi="Sylfaen" w:cs="Arial"/>
          <w:b/>
          <w:szCs w:val="20"/>
          <w:lang w:val="hy-AM"/>
        </w:rPr>
        <w:t>Завершенный</w:t>
      </w:r>
      <w:r w:rsidRPr="00D25BEB">
        <w:rPr>
          <w:rFonts w:ascii="Sylfaen" w:hAnsi="Sylfaen"/>
          <w:b/>
          <w:szCs w:val="20"/>
          <w:lang w:val="hy-AM"/>
        </w:rPr>
        <w:t xml:space="preserve"> </w:t>
      </w:r>
      <w:r w:rsidRPr="00D25BEB">
        <w:rPr>
          <w:rFonts w:ascii="Sylfaen" w:hAnsi="Sylfaen" w:cs="Arial"/>
          <w:b/>
          <w:szCs w:val="20"/>
          <w:lang w:val="hy-AM"/>
        </w:rPr>
        <w:t>проект</w:t>
      </w:r>
      <w:r w:rsidRPr="00D25BEB">
        <w:rPr>
          <w:rFonts w:ascii="Sylfaen" w:hAnsi="Sylfaen"/>
          <w:b/>
          <w:szCs w:val="20"/>
          <w:lang w:val="hy-AM"/>
        </w:rPr>
        <w:t xml:space="preserve"> </w:t>
      </w:r>
      <w:r w:rsidRPr="00D25BEB">
        <w:rPr>
          <w:rFonts w:ascii="Sylfaen" w:hAnsi="Sylfaen" w:cs="Arial"/>
          <w:b/>
          <w:szCs w:val="20"/>
          <w:lang w:val="hy-AM"/>
        </w:rPr>
        <w:t>быть представленным</w:t>
      </w:r>
      <w:r w:rsidRPr="00D25BEB">
        <w:rPr>
          <w:rFonts w:ascii="Sylfaen" w:hAnsi="Sylfaen"/>
          <w:b/>
          <w:szCs w:val="20"/>
          <w:lang w:val="hy-AM"/>
        </w:rPr>
        <w:t xml:space="preserve"> </w:t>
      </w:r>
      <w:r w:rsidRPr="00D25BEB">
        <w:rPr>
          <w:rFonts w:ascii="Sylfaen" w:hAnsi="Sylfaen" w:cs="Arial"/>
          <w:b/>
          <w:szCs w:val="20"/>
          <w:lang w:val="hy-AM"/>
        </w:rPr>
        <w:t>является</w:t>
      </w:r>
      <w:r w:rsidRPr="00D25BEB">
        <w:rPr>
          <w:rFonts w:ascii="Sylfaen" w:hAnsi="Sylfaen"/>
          <w:b/>
          <w:szCs w:val="20"/>
          <w:lang w:val="hy-AM"/>
        </w:rPr>
        <w:t xml:space="preserve"> </w:t>
      </w:r>
      <w:r w:rsidRPr="00D25BEB">
        <w:rPr>
          <w:rFonts w:ascii="Sylfaen" w:hAnsi="Sylfaen" w:cs="Arial"/>
          <w:b/>
          <w:szCs w:val="20"/>
          <w:lang w:val="hy-AM"/>
        </w:rPr>
        <w:t>клиенту</w:t>
      </w:r>
      <w:r w:rsidRPr="00D25BEB">
        <w:rPr>
          <w:rFonts w:ascii="Sylfaen" w:hAnsi="Sylfaen"/>
          <w:b/>
          <w:szCs w:val="20"/>
          <w:lang w:val="hy-AM"/>
        </w:rPr>
        <w:t xml:space="preserve"> </w:t>
      </w:r>
      <w:r w:rsidRPr="00D25BEB">
        <w:rPr>
          <w:rFonts w:ascii="Sylfaen" w:hAnsi="Sylfaen" w:cs="Arial"/>
          <w:b/>
          <w:szCs w:val="20"/>
          <w:lang w:val="hy-AM"/>
        </w:rPr>
        <w:t>ниже</w:t>
      </w:r>
      <w:r w:rsidRPr="00D25BEB">
        <w:rPr>
          <w:rFonts w:ascii="Sylfaen" w:hAnsi="Sylfaen"/>
          <w:b/>
          <w:szCs w:val="20"/>
          <w:lang w:val="hy-AM"/>
        </w:rPr>
        <w:t xml:space="preserve"> </w:t>
      </w:r>
      <w:r w:rsidRPr="00D25BEB">
        <w:rPr>
          <w:rFonts w:ascii="Sylfaen" w:hAnsi="Sylfaen" w:cs="Arial"/>
          <w:b/>
          <w:szCs w:val="20"/>
          <w:lang w:val="hy-AM"/>
        </w:rPr>
        <w:t>представлено</w:t>
      </w:r>
      <w:r w:rsidRPr="00D25BEB">
        <w:rPr>
          <w:rFonts w:ascii="Sylfaen" w:hAnsi="Sylfaen"/>
          <w:b/>
          <w:szCs w:val="20"/>
          <w:lang w:val="hy-AM"/>
        </w:rPr>
        <w:t xml:space="preserve"> </w:t>
      </w:r>
      <w:r w:rsidRPr="00D25BEB">
        <w:rPr>
          <w:rFonts w:ascii="Sylfaen" w:hAnsi="Sylfaen" w:cs="Arial"/>
          <w:b/>
          <w:szCs w:val="20"/>
          <w:lang w:val="hy-AM"/>
        </w:rPr>
        <w:t>в количествах:</w:t>
      </w:r>
    </w:p>
    <w:tbl>
      <w:tblPr>
        <w:tblW w:w="9044"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5"/>
        <w:gridCol w:w="1612"/>
        <w:gridCol w:w="4703"/>
        <w:gridCol w:w="1114"/>
      </w:tblGrid>
      <w:tr w:rsidR="00B37FB6" w:rsidRPr="00D25BEB" w:rsidTr="00B37FB6">
        <w:trPr>
          <w:trHeight w:val="527"/>
        </w:trPr>
        <w:tc>
          <w:tcPr>
            <w:tcW w:w="1615" w:type="dxa"/>
            <w:shd w:val="clear" w:color="auto" w:fill="auto"/>
          </w:tcPr>
          <w:p w:rsidR="00B37FB6" w:rsidRPr="00CC361A" w:rsidRDefault="00B37FB6" w:rsidP="00D52733">
            <w:pPr>
              <w:jc w:val="center"/>
              <w:rPr>
                <w:rFonts w:ascii="Sylfaen" w:hAnsi="Sylfaen"/>
                <w:sz w:val="20"/>
                <w:szCs w:val="20"/>
                <w:lang w:val="hy-AM"/>
              </w:rPr>
            </w:pPr>
            <w:r w:rsidRPr="00CC361A">
              <w:rPr>
                <w:rFonts w:ascii="Sylfaen" w:hAnsi="Sylfaen" w:cs="Arial"/>
                <w:sz w:val="20"/>
                <w:szCs w:val="20"/>
                <w:lang w:val="hy-AM"/>
              </w:rPr>
              <w:t>Книга</w:t>
            </w:r>
          </w:p>
        </w:tc>
        <w:tc>
          <w:tcPr>
            <w:tcW w:w="1612" w:type="dxa"/>
            <w:shd w:val="clear" w:color="auto" w:fill="auto"/>
          </w:tcPr>
          <w:p w:rsidR="00B37FB6" w:rsidRPr="00CC361A" w:rsidRDefault="00B37FB6" w:rsidP="00D52733">
            <w:pPr>
              <w:jc w:val="center"/>
              <w:rPr>
                <w:rFonts w:ascii="Sylfaen" w:hAnsi="Sylfaen"/>
                <w:sz w:val="20"/>
                <w:szCs w:val="20"/>
                <w:lang w:val="hy-AM"/>
              </w:rPr>
            </w:pPr>
            <w:r w:rsidRPr="00CC361A">
              <w:rPr>
                <w:rFonts w:ascii="Sylfaen" w:hAnsi="Sylfaen" w:cs="Arial"/>
                <w:sz w:val="20"/>
                <w:szCs w:val="20"/>
                <w:lang w:val="hy-AM"/>
              </w:rPr>
              <w:t>Нейминг</w:t>
            </w:r>
          </w:p>
        </w:tc>
        <w:tc>
          <w:tcPr>
            <w:tcW w:w="4703" w:type="dxa"/>
            <w:shd w:val="clear" w:color="auto" w:fill="auto"/>
          </w:tcPr>
          <w:p w:rsidR="00B37FB6" w:rsidRPr="00CC361A" w:rsidRDefault="00B37FB6" w:rsidP="00D52733">
            <w:pPr>
              <w:jc w:val="center"/>
              <w:rPr>
                <w:rFonts w:ascii="Sylfaen" w:hAnsi="Sylfaen"/>
                <w:sz w:val="20"/>
                <w:szCs w:val="20"/>
                <w:lang w:val="hy-AM"/>
              </w:rPr>
            </w:pPr>
            <w:r w:rsidRPr="00CC361A">
              <w:rPr>
                <w:rFonts w:ascii="Sylfaen" w:hAnsi="Sylfaen" w:cs="Arial"/>
                <w:sz w:val="20"/>
                <w:szCs w:val="20"/>
                <w:lang w:val="hy-AM"/>
              </w:rPr>
              <w:t>Содержание</w:t>
            </w:r>
          </w:p>
        </w:tc>
        <w:tc>
          <w:tcPr>
            <w:tcW w:w="1114" w:type="dxa"/>
            <w:shd w:val="clear" w:color="auto" w:fill="auto"/>
          </w:tcPr>
          <w:p w:rsidR="00B37FB6" w:rsidRPr="00D25BEB" w:rsidRDefault="00B37FB6" w:rsidP="00D52733">
            <w:pPr>
              <w:jc w:val="center"/>
              <w:rPr>
                <w:rFonts w:ascii="Sylfaen" w:hAnsi="Sylfaen"/>
                <w:sz w:val="20"/>
                <w:szCs w:val="20"/>
              </w:rPr>
            </w:pPr>
            <w:r w:rsidRPr="00CC361A">
              <w:rPr>
                <w:rFonts w:ascii="Sylfaen" w:hAnsi="Sylfaen" w:cs="Arial"/>
                <w:sz w:val="20"/>
                <w:szCs w:val="20"/>
                <w:lang w:val="hy-AM"/>
              </w:rPr>
              <w:t xml:space="preserve">Номер: </w:t>
            </w:r>
            <w:r w:rsidRPr="00D25BEB">
              <w:rPr>
                <w:rFonts w:ascii="Sylfaen" w:hAnsi="Sylfaen" w:cs="Arial"/>
                <w:sz w:val="20"/>
                <w:szCs w:val="20"/>
              </w:rPr>
              <w:t>Армянский</w:t>
            </w:r>
          </w:p>
        </w:tc>
      </w:tr>
      <w:tr w:rsidR="00B37FB6" w:rsidRPr="00D25BEB" w:rsidTr="00B37FB6">
        <w:trPr>
          <w:trHeight w:val="1033"/>
        </w:trPr>
        <w:tc>
          <w:tcPr>
            <w:tcW w:w="1615" w:type="dxa"/>
            <w:shd w:val="clear" w:color="auto" w:fill="auto"/>
          </w:tcPr>
          <w:p w:rsidR="00B37FB6" w:rsidRPr="00D25BEB" w:rsidRDefault="00B37FB6" w:rsidP="00D52733">
            <w:pPr>
              <w:ind w:left="-959" w:firstLine="959"/>
              <w:rPr>
                <w:rFonts w:ascii="Sylfaen" w:hAnsi="Sylfaen"/>
                <w:sz w:val="20"/>
                <w:szCs w:val="20"/>
              </w:rPr>
            </w:pPr>
            <w:r w:rsidRPr="00D25BEB">
              <w:rPr>
                <w:rFonts w:ascii="Sylfaen" w:hAnsi="Sylfaen" w:cs="Arial"/>
                <w:sz w:val="20"/>
                <w:szCs w:val="20"/>
              </w:rPr>
              <w:t xml:space="preserve">Книга </w:t>
            </w:r>
            <w:r w:rsidRPr="00D25BEB">
              <w:rPr>
                <w:rFonts w:ascii="Sylfaen" w:hAnsi="Sylfaen"/>
                <w:sz w:val="20"/>
                <w:szCs w:val="20"/>
              </w:rPr>
              <w:t>-1</w:t>
            </w:r>
          </w:p>
        </w:tc>
        <w:tc>
          <w:tcPr>
            <w:tcW w:w="1612"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rPr>
              <w:t>Пояснительная</w:t>
            </w:r>
            <w:r w:rsidRPr="00D25BEB">
              <w:rPr>
                <w:rFonts w:ascii="Sylfaen" w:hAnsi="Sylfaen"/>
                <w:sz w:val="20"/>
                <w:szCs w:val="20"/>
              </w:rPr>
              <w:t xml:space="preserve"> </w:t>
            </w:r>
            <w:r w:rsidRPr="00D25BEB">
              <w:rPr>
                <w:rFonts w:ascii="Sylfaen" w:hAnsi="Sylfaen" w:cs="Arial"/>
                <w:sz w:val="20"/>
                <w:szCs w:val="20"/>
              </w:rPr>
              <w:t>часть</w:t>
            </w:r>
          </w:p>
        </w:tc>
        <w:tc>
          <w:tcPr>
            <w:tcW w:w="4703" w:type="dxa"/>
            <w:shd w:val="clear" w:color="auto" w:fill="auto"/>
          </w:tcPr>
          <w:p w:rsidR="00B37FB6" w:rsidRPr="00D25E09" w:rsidRDefault="00B37FB6" w:rsidP="00D52733">
            <w:pPr>
              <w:rPr>
                <w:rFonts w:ascii="Sylfaen" w:hAnsi="Sylfaen"/>
                <w:sz w:val="20"/>
                <w:szCs w:val="20"/>
              </w:rPr>
            </w:pPr>
            <w:r w:rsidRPr="00D25E09">
              <w:rPr>
                <w:rFonts w:ascii="Sylfaen" w:hAnsi="Sylfaen" w:cs="Arial"/>
                <w:sz w:val="20"/>
                <w:szCs w:val="20"/>
              </w:rPr>
              <w:t xml:space="preserve">Объяснение </w:t>
            </w:r>
            <w:r w:rsidRPr="00D25E09">
              <w:rPr>
                <w:rFonts w:ascii="Sylfaen" w:hAnsi="Sylfaen"/>
                <w:sz w:val="20"/>
                <w:szCs w:val="20"/>
              </w:rPr>
              <w:t xml:space="preserve">, </w:t>
            </w:r>
            <w:r w:rsidRPr="00D25E09">
              <w:rPr>
                <w:rFonts w:ascii="Sylfaen" w:hAnsi="Sylfaen" w:cs="Arial"/>
                <w:sz w:val="20"/>
                <w:szCs w:val="20"/>
              </w:rPr>
              <w:t xml:space="preserve">расчеты </w:t>
            </w:r>
            <w:r w:rsidRPr="00D25E09">
              <w:rPr>
                <w:rFonts w:ascii="Sylfaen" w:hAnsi="Sylfaen"/>
                <w:sz w:val="20"/>
                <w:szCs w:val="20"/>
              </w:rPr>
              <w:t xml:space="preserve">, </w:t>
            </w:r>
            <w:r w:rsidRPr="00D25E09">
              <w:rPr>
                <w:rFonts w:ascii="Sylfaen" w:hAnsi="Sylfaen" w:cs="Arial"/>
                <w:sz w:val="20"/>
                <w:szCs w:val="20"/>
              </w:rPr>
              <w:t xml:space="preserve">анализы </w:t>
            </w:r>
            <w:r w:rsidRPr="00D25E09">
              <w:rPr>
                <w:rFonts w:ascii="Sylfaen" w:hAnsi="Sylfaen"/>
                <w:sz w:val="20"/>
                <w:szCs w:val="20"/>
              </w:rPr>
              <w:t xml:space="preserve">, </w:t>
            </w:r>
            <w:r w:rsidRPr="00D25BEB">
              <w:rPr>
                <w:rFonts w:ascii="Sylfaen" w:hAnsi="Sylfaen"/>
                <w:sz w:val="20"/>
                <w:szCs w:val="20"/>
                <w:lang w:val="hy-AM"/>
              </w:rPr>
              <w:t>описания мер по снижению экологического риска,</w:t>
            </w:r>
            <w:r w:rsidRPr="00D25E09">
              <w:rPr>
                <w:rFonts w:ascii="Sylfaen" w:hAnsi="Sylfaen"/>
                <w:sz w:val="20"/>
                <w:szCs w:val="20"/>
              </w:rPr>
              <w:t xml:space="preserve"> </w:t>
            </w:r>
            <w:r w:rsidRPr="00D25E09">
              <w:rPr>
                <w:rFonts w:ascii="Sylfaen" w:hAnsi="Sylfaen" w:cs="Arial"/>
                <w:sz w:val="20"/>
                <w:szCs w:val="20"/>
              </w:rPr>
              <w:t>базовый уровень</w:t>
            </w:r>
            <w:r w:rsidRPr="00D25E09">
              <w:rPr>
                <w:rFonts w:ascii="Sylfaen" w:hAnsi="Sylfaen"/>
                <w:sz w:val="20"/>
                <w:szCs w:val="20"/>
              </w:rPr>
              <w:t xml:space="preserve"> </w:t>
            </w:r>
            <w:r w:rsidRPr="00D25E09">
              <w:rPr>
                <w:rFonts w:ascii="Sylfaen" w:hAnsi="Sylfaen" w:cs="Arial"/>
                <w:sz w:val="20"/>
                <w:szCs w:val="20"/>
              </w:rPr>
              <w:t xml:space="preserve">данные </w:t>
            </w:r>
            <w:r w:rsidRPr="00D25E09">
              <w:rPr>
                <w:rFonts w:ascii="Sylfaen" w:hAnsi="Sylfaen"/>
                <w:sz w:val="20"/>
                <w:szCs w:val="20"/>
              </w:rPr>
              <w:t xml:space="preserve">, </w:t>
            </w:r>
            <w:r w:rsidRPr="00D25E09">
              <w:rPr>
                <w:rFonts w:ascii="Sylfaen" w:hAnsi="Sylfaen" w:cs="Arial"/>
                <w:sz w:val="20"/>
                <w:szCs w:val="20"/>
              </w:rPr>
              <w:t>архитектурный план</w:t>
            </w:r>
            <w:r w:rsidRPr="00D25E09">
              <w:rPr>
                <w:rFonts w:ascii="Sylfaen" w:hAnsi="Sylfaen"/>
                <w:sz w:val="20"/>
                <w:szCs w:val="20"/>
              </w:rPr>
              <w:t xml:space="preserve"> </w:t>
            </w:r>
            <w:r w:rsidRPr="00D25E09">
              <w:rPr>
                <w:rFonts w:ascii="Sylfaen" w:hAnsi="Sylfaen" w:cs="Arial"/>
                <w:sz w:val="20"/>
                <w:szCs w:val="20"/>
              </w:rPr>
              <w:t xml:space="preserve">задача </w:t>
            </w:r>
            <w:r w:rsidRPr="00D25E09">
              <w:rPr>
                <w:rFonts w:ascii="Sylfaen" w:hAnsi="Sylfaen"/>
                <w:sz w:val="20"/>
                <w:szCs w:val="20"/>
              </w:rPr>
              <w:t xml:space="preserve">( </w:t>
            </w:r>
            <w:r w:rsidRPr="00D25E09">
              <w:rPr>
                <w:rFonts w:ascii="Sylfaen" w:hAnsi="Sylfaen" w:cs="Arial"/>
                <w:sz w:val="20"/>
                <w:szCs w:val="20"/>
              </w:rPr>
              <w:t>дизайн)</w:t>
            </w:r>
            <w:r w:rsidRPr="00D25E09">
              <w:rPr>
                <w:rFonts w:ascii="Sylfaen" w:hAnsi="Sylfaen"/>
                <w:sz w:val="20"/>
                <w:szCs w:val="20"/>
              </w:rPr>
              <w:t xml:space="preserve"> </w:t>
            </w:r>
            <w:r w:rsidRPr="00D25E09">
              <w:rPr>
                <w:rFonts w:ascii="Sylfaen" w:hAnsi="Sylfaen" w:cs="Arial"/>
                <w:sz w:val="20"/>
                <w:szCs w:val="20"/>
              </w:rPr>
              <w:t xml:space="preserve">разрешение </w:t>
            </w:r>
            <w:r w:rsidRPr="00D25E09">
              <w:rPr>
                <w:rFonts w:ascii="Sylfaen" w:hAnsi="Sylfaen"/>
                <w:sz w:val="20"/>
                <w:szCs w:val="20"/>
              </w:rPr>
              <w:t xml:space="preserve">), </w:t>
            </w:r>
            <w:r w:rsidRPr="00D25E09">
              <w:rPr>
                <w:rFonts w:ascii="Sylfaen" w:hAnsi="Sylfaen" w:cs="Arial"/>
                <w:sz w:val="20"/>
                <w:szCs w:val="20"/>
              </w:rPr>
              <w:t>дизайн</w:t>
            </w:r>
            <w:r w:rsidRPr="00D25E09">
              <w:rPr>
                <w:rFonts w:ascii="Sylfaen" w:hAnsi="Sylfaen"/>
                <w:sz w:val="20"/>
                <w:szCs w:val="20"/>
              </w:rPr>
              <w:t xml:space="preserve"> </w:t>
            </w:r>
            <w:r w:rsidRPr="00D25E09">
              <w:rPr>
                <w:rFonts w:ascii="Sylfaen" w:hAnsi="Sylfaen" w:cs="Arial"/>
                <w:sz w:val="20"/>
                <w:szCs w:val="20"/>
              </w:rPr>
              <w:t>задача</w:t>
            </w:r>
            <w:r w:rsidRPr="00D25E09">
              <w:rPr>
                <w:rFonts w:ascii="Sylfaen" w:hAnsi="Sylfaen"/>
                <w:sz w:val="20"/>
                <w:szCs w:val="20"/>
              </w:rPr>
              <w:t xml:space="preserve"> </w:t>
            </w:r>
            <w:r w:rsidRPr="00D25E09">
              <w:rPr>
                <w:rFonts w:ascii="Sylfaen" w:hAnsi="Sylfaen" w:cs="Arial"/>
                <w:sz w:val="20"/>
                <w:szCs w:val="20"/>
              </w:rPr>
              <w:t>и</w:t>
            </w:r>
            <w:r w:rsidRPr="00D25E09">
              <w:rPr>
                <w:rFonts w:ascii="Sylfaen" w:hAnsi="Sylfaen"/>
                <w:sz w:val="20"/>
                <w:szCs w:val="20"/>
              </w:rPr>
              <w:t xml:space="preserve"> </w:t>
            </w:r>
            <w:r w:rsidRPr="00D25E09">
              <w:rPr>
                <w:rFonts w:ascii="Sylfaen" w:hAnsi="Sylfaen" w:cs="Arial"/>
                <w:sz w:val="20"/>
                <w:szCs w:val="20"/>
              </w:rPr>
              <w:t>и т. д.</w:t>
            </w:r>
          </w:p>
        </w:tc>
        <w:tc>
          <w:tcPr>
            <w:tcW w:w="1114" w:type="dxa"/>
            <w:shd w:val="clear" w:color="auto" w:fill="auto"/>
          </w:tcPr>
          <w:p w:rsidR="00B37FB6" w:rsidRPr="00D25BEB" w:rsidRDefault="00B37FB6" w:rsidP="00D52733">
            <w:pPr>
              <w:jc w:val="center"/>
              <w:rPr>
                <w:rFonts w:ascii="Sylfaen" w:hAnsi="Sylfaen"/>
                <w:sz w:val="20"/>
                <w:szCs w:val="20"/>
                <w:lang w:val="hy-AM"/>
              </w:rPr>
            </w:pPr>
            <w:r w:rsidRPr="00D25BEB">
              <w:rPr>
                <w:rFonts w:ascii="Sylfaen" w:hAnsi="Sylfaen"/>
                <w:sz w:val="20"/>
                <w:szCs w:val="20"/>
                <w:lang w:val="hy-AM"/>
              </w:rPr>
              <w:t>4</w:t>
            </w:r>
          </w:p>
        </w:tc>
      </w:tr>
      <w:tr w:rsidR="00B37FB6" w:rsidRPr="00D25BEB" w:rsidTr="00B37FB6">
        <w:trPr>
          <w:trHeight w:val="2852"/>
        </w:trPr>
        <w:tc>
          <w:tcPr>
            <w:tcW w:w="1615"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rPr>
              <w:t xml:space="preserve">Книга </w:t>
            </w:r>
            <w:r w:rsidRPr="00D25BEB">
              <w:rPr>
                <w:rFonts w:ascii="Sylfaen" w:hAnsi="Sylfaen"/>
                <w:sz w:val="20"/>
                <w:szCs w:val="20"/>
              </w:rPr>
              <w:t>-2</w:t>
            </w:r>
          </w:p>
        </w:tc>
        <w:tc>
          <w:tcPr>
            <w:tcW w:w="1612" w:type="dxa"/>
            <w:shd w:val="clear" w:color="auto" w:fill="auto"/>
          </w:tcPr>
          <w:p w:rsidR="00B37FB6" w:rsidRPr="00D25BEB" w:rsidRDefault="00B37FB6" w:rsidP="00D52733">
            <w:pPr>
              <w:rPr>
                <w:rFonts w:ascii="Sylfaen" w:hAnsi="Sylfaen"/>
                <w:sz w:val="20"/>
                <w:szCs w:val="20"/>
                <w:lang w:val="hy-AM"/>
              </w:rPr>
            </w:pPr>
            <w:r w:rsidRPr="00D25BEB">
              <w:rPr>
                <w:rFonts w:ascii="Sylfaen" w:hAnsi="Sylfaen" w:cs="Arial"/>
                <w:sz w:val="20"/>
                <w:szCs w:val="20"/>
                <w:lang w:val="hy-AM"/>
              </w:rPr>
              <w:t xml:space="preserve">Рисунок </w:t>
            </w:r>
            <w:r w:rsidRPr="00D25BEB">
              <w:rPr>
                <w:rFonts w:ascii="Sylfaen" w:hAnsi="Sylfaen" w:cs="Arial"/>
                <w:sz w:val="20"/>
                <w:szCs w:val="20"/>
              </w:rPr>
              <w:t>мой</w:t>
            </w:r>
            <w:r w:rsidRPr="00D25BEB">
              <w:rPr>
                <w:rFonts w:ascii="Sylfaen" w:hAnsi="Sylfaen"/>
                <w:sz w:val="20"/>
                <w:szCs w:val="20"/>
              </w:rPr>
              <w:t xml:space="preserve"> </w:t>
            </w:r>
            <w:r w:rsidRPr="00D25BEB">
              <w:rPr>
                <w:rFonts w:ascii="Sylfaen" w:hAnsi="Sylfaen" w:cs="Arial"/>
                <w:sz w:val="20"/>
                <w:szCs w:val="20"/>
              </w:rPr>
              <w:t>часть</w:t>
            </w:r>
            <w:r w:rsidRPr="00D25BEB">
              <w:rPr>
                <w:rFonts w:ascii="Sylfaen" w:hAnsi="Sylfaen"/>
                <w:lang w:val="hy-AM"/>
              </w:rPr>
              <w:t xml:space="preserve"> </w:t>
            </w:r>
          </w:p>
        </w:tc>
        <w:tc>
          <w:tcPr>
            <w:tcW w:w="4703" w:type="dxa"/>
            <w:shd w:val="clear" w:color="auto" w:fill="auto"/>
          </w:tcPr>
          <w:p w:rsidR="00B37FB6" w:rsidRPr="00D25BEB" w:rsidRDefault="00B37FB6" w:rsidP="00D52733">
            <w:pPr>
              <w:rPr>
                <w:rFonts w:ascii="Sylfaen" w:hAnsi="Sylfaen"/>
                <w:sz w:val="20"/>
                <w:szCs w:val="20"/>
                <w:lang w:val="hy-AM"/>
              </w:rPr>
            </w:pPr>
            <w:r w:rsidRPr="00D25BEB">
              <w:rPr>
                <w:rFonts w:ascii="Sylfaen" w:hAnsi="Sylfaen" w:cs="Arial"/>
                <w:sz w:val="20"/>
                <w:szCs w:val="20"/>
                <w:lang w:val="hy-AM"/>
              </w:rPr>
              <w:t>Работа</w:t>
            </w:r>
            <w:r w:rsidRPr="00D25BEB">
              <w:rPr>
                <w:rFonts w:ascii="Sylfaen" w:hAnsi="Sylfaen"/>
                <w:sz w:val="20"/>
                <w:szCs w:val="20"/>
                <w:lang w:val="hy-AM"/>
              </w:rPr>
              <w:t xml:space="preserve"> </w:t>
            </w:r>
            <w:r w:rsidRPr="00D25BEB">
              <w:rPr>
                <w:rFonts w:ascii="Sylfaen" w:hAnsi="Sylfaen" w:cs="Arial"/>
                <w:sz w:val="20"/>
                <w:szCs w:val="20"/>
                <w:lang w:val="hy-AM"/>
              </w:rPr>
              <w:t xml:space="preserve">рисунки </w:t>
            </w:r>
            <w:r w:rsidRPr="00D25BEB">
              <w:rPr>
                <w:rFonts w:ascii="Sylfaen" w:hAnsi="Sylfaen"/>
                <w:sz w:val="20"/>
                <w:szCs w:val="20"/>
                <w:lang w:val="hy-AM"/>
              </w:rPr>
              <w:t xml:space="preserve">( </w:t>
            </w:r>
            <w:r w:rsidRPr="00D25BEB">
              <w:rPr>
                <w:rFonts w:ascii="Sylfaen" w:hAnsi="Sylfaen" w:cs="Arial"/>
                <w:sz w:val="20"/>
                <w:szCs w:val="20"/>
                <w:lang w:val="hy-AM"/>
              </w:rPr>
              <w:t>Главная)</w:t>
            </w:r>
            <w:r w:rsidRPr="00D25BEB">
              <w:rPr>
                <w:rFonts w:ascii="Sylfaen" w:hAnsi="Sylfaen"/>
                <w:sz w:val="20"/>
                <w:szCs w:val="20"/>
                <w:lang w:val="hy-AM"/>
              </w:rPr>
              <w:t xml:space="preserve"> </w:t>
            </w:r>
            <w:r w:rsidRPr="00D25BEB">
              <w:rPr>
                <w:rFonts w:ascii="Sylfaen" w:hAnsi="Sylfaen" w:cs="Arial"/>
                <w:sz w:val="20"/>
                <w:szCs w:val="20"/>
                <w:lang w:val="hy-AM"/>
              </w:rPr>
              <w:t xml:space="preserve">план </w:t>
            </w:r>
            <w:r w:rsidRPr="00D25BEB">
              <w:rPr>
                <w:rFonts w:ascii="Sylfaen" w:hAnsi="Sylfaen"/>
                <w:sz w:val="20"/>
                <w:szCs w:val="20"/>
                <w:lang w:val="hy-AM"/>
              </w:rPr>
              <w:t xml:space="preserve">, </w:t>
            </w:r>
            <w:r w:rsidRPr="00D25BEB">
              <w:rPr>
                <w:rFonts w:ascii="Sylfaen" w:hAnsi="Sylfaen" w:cs="Arial"/>
                <w:sz w:val="20"/>
                <w:szCs w:val="20"/>
                <w:lang w:val="hy-AM"/>
              </w:rPr>
              <w:t>планы маршрутов</w:t>
            </w:r>
            <w:r w:rsidRPr="00D25BEB">
              <w:rPr>
                <w:rFonts w:ascii="Sylfaen" w:hAnsi="Sylfaen"/>
                <w:sz w:val="20"/>
                <w:szCs w:val="20"/>
                <w:lang w:val="hy-AM"/>
              </w:rPr>
              <w:t xml:space="preserve"> </w:t>
            </w:r>
            <w:r w:rsidRPr="00D25BEB">
              <w:rPr>
                <w:rFonts w:ascii="Sylfaen" w:hAnsi="Sylfaen" w:cs="Arial"/>
                <w:sz w:val="20"/>
                <w:szCs w:val="20"/>
                <w:lang w:val="hy-AM"/>
              </w:rPr>
              <w:t xml:space="preserve">планы </w:t>
            </w:r>
            <w:r w:rsidRPr="00D25BEB">
              <w:rPr>
                <w:rFonts w:ascii="Sylfaen" w:hAnsi="Sylfaen"/>
                <w:sz w:val="20"/>
                <w:szCs w:val="20"/>
                <w:lang w:val="hy-AM"/>
              </w:rPr>
              <w:t xml:space="preserve">, </w:t>
            </w:r>
            <w:r w:rsidRPr="00D25BEB">
              <w:rPr>
                <w:rFonts w:ascii="Sylfaen" w:hAnsi="Sylfaen" w:cs="Arial"/>
                <w:sz w:val="20"/>
                <w:szCs w:val="20"/>
                <w:lang w:val="hy-AM"/>
              </w:rPr>
              <w:t>продольные</w:t>
            </w:r>
            <w:r w:rsidRPr="00D25BEB">
              <w:rPr>
                <w:rFonts w:ascii="Sylfaen" w:hAnsi="Sylfaen"/>
                <w:sz w:val="20"/>
                <w:szCs w:val="20"/>
                <w:lang w:val="hy-AM"/>
              </w:rPr>
              <w:t xml:space="preserve"> </w:t>
            </w:r>
            <w:r w:rsidRPr="00D25BEB">
              <w:rPr>
                <w:rFonts w:ascii="Sylfaen" w:hAnsi="Sylfaen" w:cs="Arial"/>
                <w:sz w:val="20"/>
                <w:szCs w:val="20"/>
                <w:lang w:val="hy-AM"/>
              </w:rPr>
              <w:t>и</w:t>
            </w:r>
            <w:r w:rsidRPr="00D25BEB">
              <w:rPr>
                <w:rFonts w:ascii="Sylfaen" w:hAnsi="Sylfaen"/>
                <w:sz w:val="20"/>
                <w:szCs w:val="20"/>
                <w:lang w:val="hy-AM"/>
              </w:rPr>
              <w:t xml:space="preserve"> </w:t>
            </w:r>
            <w:r w:rsidRPr="00D25BEB">
              <w:rPr>
                <w:rFonts w:ascii="Sylfaen" w:hAnsi="Sylfaen" w:cs="Arial"/>
                <w:sz w:val="20"/>
                <w:szCs w:val="20"/>
                <w:lang w:val="hy-AM"/>
              </w:rPr>
              <w:t>поперечный</w:t>
            </w:r>
            <w:r w:rsidRPr="00D25BEB">
              <w:rPr>
                <w:rFonts w:ascii="Sylfaen" w:hAnsi="Sylfaen"/>
                <w:sz w:val="20"/>
                <w:szCs w:val="20"/>
                <w:lang w:val="hy-AM"/>
              </w:rPr>
              <w:t xml:space="preserve"> </w:t>
            </w:r>
            <w:r w:rsidRPr="00D25BEB">
              <w:rPr>
                <w:rFonts w:ascii="Sylfaen" w:hAnsi="Sylfaen" w:cs="Arial"/>
                <w:sz w:val="20"/>
                <w:szCs w:val="20"/>
                <w:lang w:val="hy-AM"/>
              </w:rPr>
              <w:t xml:space="preserve">разрезы </w:t>
            </w:r>
            <w:r w:rsidRPr="00D25BEB">
              <w:rPr>
                <w:rFonts w:ascii="Sylfaen" w:hAnsi="Sylfaen"/>
                <w:sz w:val="20"/>
                <w:szCs w:val="20"/>
                <w:lang w:val="hy-AM"/>
              </w:rPr>
              <w:t xml:space="preserve">, </w:t>
            </w:r>
            <w:r w:rsidRPr="00D25BEB">
              <w:rPr>
                <w:rFonts w:ascii="Sylfaen" w:hAnsi="Sylfaen" w:cs="Arial"/>
                <w:sz w:val="20"/>
                <w:szCs w:val="20"/>
                <w:lang w:val="hy-AM"/>
              </w:rPr>
              <w:t>структуры</w:t>
            </w:r>
            <w:r w:rsidRPr="00D25BEB">
              <w:rPr>
                <w:rFonts w:ascii="Sylfaen" w:hAnsi="Sylfaen"/>
                <w:sz w:val="20"/>
                <w:szCs w:val="20"/>
                <w:lang w:val="hy-AM"/>
              </w:rPr>
              <w:t xml:space="preserve"> </w:t>
            </w:r>
            <w:r w:rsidRPr="00D25BEB">
              <w:rPr>
                <w:rFonts w:ascii="Sylfaen" w:hAnsi="Sylfaen" w:cs="Arial"/>
                <w:sz w:val="20"/>
                <w:szCs w:val="20"/>
                <w:lang w:val="hy-AM"/>
              </w:rPr>
              <w:t>и</w:t>
            </w:r>
            <w:r w:rsidRPr="00D25BEB">
              <w:rPr>
                <w:rFonts w:ascii="Sylfaen" w:hAnsi="Sylfaen"/>
                <w:sz w:val="20"/>
                <w:szCs w:val="20"/>
                <w:lang w:val="hy-AM"/>
              </w:rPr>
              <w:t xml:space="preserve"> </w:t>
            </w:r>
            <w:r w:rsidRPr="00D25BEB">
              <w:rPr>
                <w:rFonts w:ascii="Sylfaen" w:hAnsi="Sylfaen" w:cs="Arial"/>
                <w:sz w:val="20"/>
                <w:szCs w:val="20"/>
                <w:lang w:val="hy-AM"/>
              </w:rPr>
              <w:t>узлы</w:t>
            </w:r>
            <w:r w:rsidRPr="00D25BEB">
              <w:rPr>
                <w:rFonts w:ascii="Sylfaen" w:hAnsi="Sylfaen"/>
                <w:sz w:val="20"/>
                <w:szCs w:val="20"/>
                <w:lang w:val="hy-AM"/>
              </w:rPr>
              <w:t xml:space="preserve"> </w:t>
            </w:r>
            <w:r w:rsidRPr="00D25BEB">
              <w:rPr>
                <w:rFonts w:ascii="Sylfaen" w:hAnsi="Sylfaen" w:cs="Arial"/>
                <w:sz w:val="20"/>
                <w:szCs w:val="20"/>
                <w:lang w:val="hy-AM"/>
              </w:rPr>
              <w:t>конструктивный</w:t>
            </w:r>
            <w:r w:rsidRPr="00D25BEB">
              <w:rPr>
                <w:rFonts w:ascii="Sylfaen" w:hAnsi="Sylfaen"/>
                <w:sz w:val="20"/>
                <w:szCs w:val="20"/>
                <w:lang w:val="hy-AM"/>
              </w:rPr>
              <w:t xml:space="preserve">  </w:t>
            </w:r>
            <w:r w:rsidRPr="00D25BEB">
              <w:rPr>
                <w:rFonts w:ascii="Sylfaen" w:hAnsi="Sylfaen" w:cs="Arial"/>
                <w:sz w:val="20"/>
                <w:szCs w:val="20"/>
                <w:lang w:val="hy-AM"/>
              </w:rPr>
              <w:t xml:space="preserve">решения </w:t>
            </w:r>
            <w:r w:rsidRPr="00D25BEB">
              <w:rPr>
                <w:rFonts w:ascii="Sylfaen" w:hAnsi="Sylfaen"/>
                <w:sz w:val="20"/>
                <w:szCs w:val="20"/>
                <w:lang w:val="hy-AM"/>
              </w:rPr>
              <w:t xml:space="preserve">, </w:t>
            </w:r>
            <w:r w:rsidRPr="00D25BEB">
              <w:rPr>
                <w:rFonts w:ascii="Sylfaen" w:hAnsi="Sylfaen" w:cs="Arial"/>
                <w:sz w:val="20"/>
                <w:szCs w:val="20"/>
                <w:lang w:val="hy-AM"/>
              </w:rPr>
              <w:t xml:space="preserve">улучшения </w:t>
            </w:r>
            <w:r w:rsidRPr="00D25BEB">
              <w:rPr>
                <w:rFonts w:ascii="Sylfaen" w:hAnsi="Sylfaen"/>
                <w:sz w:val="20"/>
                <w:szCs w:val="20"/>
                <w:lang w:val="hy-AM"/>
              </w:rPr>
              <w:t xml:space="preserve">): </w:t>
            </w:r>
            <w:r w:rsidRPr="00D25BEB">
              <w:rPr>
                <w:rFonts w:ascii="Sylfaen" w:hAnsi="Sylfaen" w:cs="Arial"/>
                <w:sz w:val="20"/>
                <w:szCs w:val="20"/>
                <w:lang w:val="hy-AM"/>
              </w:rPr>
              <w:t>Местоположение</w:t>
            </w:r>
            <w:r w:rsidRPr="00D25BEB">
              <w:rPr>
                <w:rFonts w:ascii="Sylfaen" w:hAnsi="Sylfaen"/>
                <w:sz w:val="20"/>
                <w:szCs w:val="20"/>
                <w:lang w:val="hy-AM"/>
              </w:rPr>
              <w:t xml:space="preserve"> </w:t>
            </w:r>
            <w:r w:rsidRPr="00D25BEB">
              <w:rPr>
                <w:rFonts w:ascii="Sylfaen" w:hAnsi="Sylfaen" w:cs="Arial"/>
                <w:sz w:val="20"/>
                <w:szCs w:val="20"/>
                <w:lang w:val="hy-AM"/>
              </w:rPr>
              <w:t xml:space="preserve">раскопки </w:t>
            </w:r>
            <w:r w:rsidRPr="00D25BEB">
              <w:rPr>
                <w:rFonts w:ascii="Sylfaen" w:hAnsi="Sylfaen"/>
                <w:sz w:val="20"/>
                <w:szCs w:val="20"/>
                <w:lang w:val="hy-AM"/>
              </w:rPr>
              <w:t xml:space="preserve">( </w:t>
            </w:r>
            <w:r w:rsidRPr="00D25BEB">
              <w:rPr>
                <w:rFonts w:ascii="Sylfaen" w:hAnsi="Sylfaen" w:cs="Arial"/>
                <w:sz w:val="20"/>
                <w:szCs w:val="20"/>
                <w:lang w:val="hy-AM"/>
              </w:rPr>
              <w:t>маршрут)</w:t>
            </w:r>
            <w:r w:rsidRPr="00D25BEB">
              <w:rPr>
                <w:rFonts w:ascii="Sylfaen" w:hAnsi="Sylfaen"/>
                <w:sz w:val="20"/>
                <w:szCs w:val="20"/>
                <w:lang w:val="hy-AM"/>
              </w:rPr>
              <w:t xml:space="preserve"> </w:t>
            </w:r>
            <w:r w:rsidRPr="00D25BEB">
              <w:rPr>
                <w:rFonts w:ascii="Sylfaen" w:hAnsi="Sylfaen" w:cs="Arial"/>
                <w:sz w:val="20"/>
                <w:szCs w:val="20"/>
                <w:lang w:val="hy-AM"/>
              </w:rPr>
              <w:t>извлекать:</w:t>
            </w:r>
            <w:r w:rsidRPr="00D25BEB">
              <w:rPr>
                <w:rFonts w:ascii="Sylfaen" w:hAnsi="Sylfaen"/>
                <w:sz w:val="20"/>
                <w:szCs w:val="20"/>
                <w:lang w:val="hy-AM"/>
              </w:rPr>
              <w:t xml:space="preserve"> </w:t>
            </w:r>
            <w:r w:rsidRPr="00D25BEB">
              <w:rPr>
                <w:rFonts w:ascii="Sylfaen" w:hAnsi="Sylfaen" w:cs="Arial"/>
                <w:sz w:val="20"/>
                <w:szCs w:val="20"/>
                <w:lang w:val="hy-AM"/>
              </w:rPr>
              <w:t xml:space="preserve">М </w:t>
            </w:r>
            <w:r w:rsidRPr="00D25BEB">
              <w:rPr>
                <w:rFonts w:ascii="Sylfaen" w:hAnsi="Sylfaen"/>
                <w:sz w:val="20"/>
                <w:szCs w:val="20"/>
                <w:lang w:val="hy-AM"/>
              </w:rPr>
              <w:t xml:space="preserve">1:1000, </w:t>
            </w:r>
            <w:r w:rsidRPr="00D25BEB">
              <w:rPr>
                <w:rFonts w:ascii="Sylfaen" w:hAnsi="Sylfaen" w:cs="Arial"/>
                <w:sz w:val="20"/>
                <w:szCs w:val="20"/>
                <w:lang w:val="hy-AM"/>
              </w:rPr>
              <w:t>площадь</w:t>
            </w:r>
            <w:r w:rsidRPr="00D25BEB">
              <w:rPr>
                <w:rFonts w:ascii="Sylfaen" w:hAnsi="Sylfaen"/>
                <w:sz w:val="20"/>
                <w:szCs w:val="20"/>
                <w:lang w:val="hy-AM"/>
              </w:rPr>
              <w:t xml:space="preserve"> </w:t>
            </w:r>
            <w:r w:rsidRPr="00D25BEB">
              <w:rPr>
                <w:rFonts w:ascii="Sylfaen" w:hAnsi="Sylfaen" w:cs="Arial"/>
                <w:sz w:val="20"/>
                <w:szCs w:val="20"/>
                <w:lang w:val="hy-AM"/>
              </w:rPr>
              <w:t>извлекать:</w:t>
            </w:r>
            <w:r w:rsidRPr="00D25BEB">
              <w:rPr>
                <w:rFonts w:ascii="Sylfaen" w:hAnsi="Sylfaen"/>
                <w:sz w:val="20"/>
                <w:szCs w:val="20"/>
                <w:lang w:val="hy-AM"/>
              </w:rPr>
              <w:t xml:space="preserve"> </w:t>
            </w:r>
            <w:r w:rsidRPr="00D25BEB">
              <w:rPr>
                <w:rFonts w:ascii="Sylfaen" w:hAnsi="Sylfaen" w:cs="Arial"/>
                <w:sz w:val="20"/>
                <w:szCs w:val="20"/>
                <w:lang w:val="hy-AM"/>
              </w:rPr>
              <w:t xml:space="preserve">М </w:t>
            </w:r>
            <w:r w:rsidRPr="00D25BEB">
              <w:rPr>
                <w:rFonts w:ascii="Sylfaen" w:hAnsi="Sylfaen"/>
                <w:sz w:val="20"/>
                <w:szCs w:val="20"/>
                <w:lang w:val="hy-AM"/>
              </w:rPr>
              <w:t xml:space="preserve">1:500), </w:t>
            </w:r>
            <w:r w:rsidRPr="00D25BEB">
              <w:rPr>
                <w:rFonts w:ascii="Sylfaen" w:hAnsi="Sylfaen" w:cs="Arial"/>
                <w:sz w:val="20"/>
                <w:szCs w:val="20"/>
                <w:lang w:val="hy-AM"/>
              </w:rPr>
              <w:t>геологический</w:t>
            </w:r>
            <w:r w:rsidRPr="00D25BEB">
              <w:rPr>
                <w:rFonts w:ascii="Sylfaen" w:hAnsi="Sylfaen"/>
                <w:sz w:val="20"/>
                <w:szCs w:val="20"/>
                <w:lang w:val="hy-AM"/>
              </w:rPr>
              <w:t xml:space="preserve"> </w:t>
            </w:r>
            <w:r w:rsidRPr="00D25BEB">
              <w:rPr>
                <w:rFonts w:ascii="Sylfaen" w:hAnsi="Sylfaen" w:cs="Arial"/>
                <w:sz w:val="20"/>
                <w:szCs w:val="20"/>
                <w:lang w:val="hy-AM"/>
              </w:rPr>
              <w:t xml:space="preserve">исследование </w:t>
            </w:r>
            <w:r w:rsidRPr="00D25BEB">
              <w:rPr>
                <w:rFonts w:ascii="Sylfaen" w:hAnsi="Sylfaen"/>
                <w:sz w:val="20"/>
                <w:szCs w:val="20"/>
                <w:lang w:val="hy-AM"/>
              </w:rPr>
              <w:t xml:space="preserve">, </w:t>
            </w:r>
            <w:r w:rsidRPr="00D25BEB">
              <w:rPr>
                <w:rFonts w:ascii="Sylfaen" w:hAnsi="Sylfaen" w:cs="Arial"/>
                <w:sz w:val="20"/>
                <w:szCs w:val="20"/>
                <w:lang w:val="hy-AM"/>
              </w:rPr>
              <w:t>область</w:t>
            </w:r>
            <w:r w:rsidRPr="00D25BEB">
              <w:rPr>
                <w:rFonts w:ascii="Sylfaen" w:hAnsi="Sylfaen"/>
                <w:sz w:val="20"/>
                <w:szCs w:val="20"/>
                <w:lang w:val="hy-AM"/>
              </w:rPr>
              <w:t xml:space="preserve"> </w:t>
            </w:r>
            <w:r w:rsidRPr="00D25BEB">
              <w:rPr>
                <w:rFonts w:ascii="Sylfaen" w:hAnsi="Sylfaen" w:cs="Arial"/>
                <w:sz w:val="20"/>
                <w:szCs w:val="20"/>
                <w:lang w:val="hy-AM"/>
              </w:rPr>
              <w:t>вертикальный</w:t>
            </w:r>
            <w:r w:rsidRPr="00D25BEB">
              <w:rPr>
                <w:rFonts w:ascii="Sylfaen" w:hAnsi="Sylfaen"/>
                <w:sz w:val="20"/>
                <w:szCs w:val="20"/>
                <w:lang w:val="hy-AM"/>
              </w:rPr>
              <w:t xml:space="preserve"> </w:t>
            </w:r>
            <w:r w:rsidRPr="00D25BEB">
              <w:rPr>
                <w:rFonts w:ascii="Sylfaen" w:hAnsi="Sylfaen" w:cs="Arial"/>
                <w:sz w:val="20"/>
                <w:szCs w:val="20"/>
                <w:lang w:val="hy-AM"/>
              </w:rPr>
              <w:t xml:space="preserve">План этажа </w:t>
            </w:r>
            <w:r w:rsidRPr="00D25BEB">
              <w:rPr>
                <w:rFonts w:ascii="Sylfaen" w:hAnsi="Sylfaen"/>
                <w:sz w:val="20"/>
                <w:szCs w:val="20"/>
                <w:lang w:val="hy-AM"/>
              </w:rPr>
              <w:t xml:space="preserve">: </w:t>
            </w:r>
            <w:r w:rsidRPr="00D25BEB">
              <w:rPr>
                <w:rFonts w:ascii="Sylfaen" w:hAnsi="Sylfaen" w:cs="Arial"/>
                <w:sz w:val="20"/>
                <w:szCs w:val="20"/>
                <w:lang w:val="hy-AM"/>
              </w:rPr>
              <w:t>Габаритный</w:t>
            </w:r>
            <w:r w:rsidRPr="00D25BEB">
              <w:rPr>
                <w:rFonts w:ascii="Sylfaen" w:hAnsi="Sylfaen"/>
                <w:sz w:val="20"/>
                <w:szCs w:val="20"/>
                <w:lang w:val="hy-AM"/>
              </w:rPr>
              <w:t xml:space="preserve"> </w:t>
            </w:r>
            <w:r w:rsidRPr="00D25BEB">
              <w:rPr>
                <w:rFonts w:ascii="Sylfaen" w:hAnsi="Sylfaen" w:cs="Arial"/>
                <w:sz w:val="20"/>
                <w:szCs w:val="20"/>
                <w:lang w:val="hy-AM"/>
              </w:rPr>
              <w:t xml:space="preserve">чертежи </w:t>
            </w:r>
            <w:r w:rsidRPr="00D25BEB">
              <w:rPr>
                <w:rFonts w:ascii="Sylfaen" w:hAnsi="Sylfaen"/>
                <w:sz w:val="20"/>
                <w:szCs w:val="20"/>
                <w:lang w:val="hy-AM"/>
              </w:rPr>
              <w:t xml:space="preserve">( </w:t>
            </w:r>
            <w:r w:rsidRPr="00D25BEB">
              <w:rPr>
                <w:rFonts w:ascii="Sylfaen" w:hAnsi="Sylfaen" w:cs="Arial"/>
                <w:sz w:val="20"/>
                <w:szCs w:val="20"/>
                <w:lang w:val="hy-AM"/>
              </w:rPr>
              <w:t xml:space="preserve">планы </w:t>
            </w:r>
            <w:r w:rsidRPr="00D25BEB">
              <w:rPr>
                <w:rFonts w:ascii="Sylfaen" w:hAnsi="Sylfaen"/>
                <w:sz w:val="20"/>
                <w:szCs w:val="20"/>
                <w:lang w:val="hy-AM"/>
              </w:rPr>
              <w:t xml:space="preserve">, </w:t>
            </w:r>
            <w:r w:rsidRPr="00D25BEB">
              <w:rPr>
                <w:rFonts w:ascii="Sylfaen" w:hAnsi="Sylfaen" w:cs="Arial"/>
                <w:sz w:val="20"/>
                <w:szCs w:val="20"/>
                <w:lang w:val="hy-AM"/>
              </w:rPr>
              <w:t xml:space="preserve">разрезы </w:t>
            </w:r>
            <w:r w:rsidRPr="00D25BEB">
              <w:rPr>
                <w:rFonts w:ascii="Sylfaen" w:hAnsi="Sylfaen"/>
                <w:sz w:val="20"/>
                <w:szCs w:val="20"/>
                <w:lang w:val="hy-AM"/>
              </w:rPr>
              <w:t xml:space="preserve">, </w:t>
            </w:r>
            <w:r w:rsidRPr="00D25BEB">
              <w:rPr>
                <w:rFonts w:ascii="Sylfaen" w:hAnsi="Sylfaen" w:cs="Arial"/>
                <w:sz w:val="20"/>
                <w:szCs w:val="20"/>
                <w:lang w:val="hy-AM"/>
              </w:rPr>
              <w:t>вкл.</w:t>
            </w:r>
            <w:r w:rsidRPr="00D25BEB">
              <w:rPr>
                <w:rFonts w:ascii="Sylfaen" w:hAnsi="Sylfaen"/>
                <w:sz w:val="20"/>
                <w:szCs w:val="20"/>
                <w:lang w:val="hy-AM"/>
              </w:rPr>
              <w:t xml:space="preserve"> </w:t>
            </w:r>
            <w:r w:rsidRPr="00D25BEB">
              <w:rPr>
                <w:rFonts w:ascii="Sylfaen" w:hAnsi="Sylfaen" w:cs="Arial"/>
                <w:sz w:val="20"/>
                <w:szCs w:val="20"/>
                <w:lang w:val="hy-AM"/>
              </w:rPr>
              <w:t xml:space="preserve">фото </w:t>
            </w:r>
            <w:r w:rsidRPr="00D25BEB">
              <w:rPr>
                <w:rFonts w:ascii="Sylfaen" w:hAnsi="Sylfaen"/>
                <w:sz w:val="20"/>
                <w:szCs w:val="20"/>
                <w:lang w:val="hy-AM"/>
              </w:rPr>
              <w:t xml:space="preserve">): </w:t>
            </w:r>
            <w:r w:rsidRPr="00D25BEB">
              <w:rPr>
                <w:rFonts w:ascii="Sylfaen" w:hAnsi="Sylfaen" w:cs="Arial"/>
                <w:sz w:val="20"/>
                <w:szCs w:val="20"/>
                <w:lang w:val="hy-AM"/>
              </w:rPr>
              <w:t>Проецируемые</w:t>
            </w:r>
            <w:r w:rsidRPr="00D25BEB">
              <w:rPr>
                <w:rFonts w:ascii="Sylfaen" w:hAnsi="Sylfaen"/>
                <w:sz w:val="20"/>
                <w:szCs w:val="20"/>
                <w:lang w:val="hy-AM"/>
              </w:rPr>
              <w:t xml:space="preserve"> </w:t>
            </w:r>
            <w:r w:rsidRPr="00D25BEB">
              <w:rPr>
                <w:rFonts w:ascii="Sylfaen" w:hAnsi="Sylfaen" w:cs="Arial"/>
                <w:sz w:val="20"/>
                <w:szCs w:val="20"/>
                <w:lang w:val="hy-AM"/>
              </w:rPr>
              <w:t>структуры</w:t>
            </w:r>
            <w:r w:rsidRPr="00D25BEB">
              <w:rPr>
                <w:rFonts w:ascii="Sylfaen" w:hAnsi="Sylfaen"/>
                <w:sz w:val="20"/>
                <w:szCs w:val="20"/>
                <w:lang w:val="hy-AM"/>
              </w:rPr>
              <w:t xml:space="preserve"> </w:t>
            </w:r>
            <w:r w:rsidRPr="00D25BEB">
              <w:rPr>
                <w:rFonts w:ascii="Sylfaen" w:hAnsi="Sylfaen" w:cs="Arial"/>
                <w:sz w:val="20"/>
                <w:szCs w:val="20"/>
                <w:lang w:val="hy-AM"/>
              </w:rPr>
              <w:t xml:space="preserve">планы </w:t>
            </w:r>
            <w:r w:rsidRPr="00D25BEB">
              <w:rPr>
                <w:rFonts w:ascii="Sylfaen" w:hAnsi="Sylfaen"/>
                <w:sz w:val="20"/>
                <w:szCs w:val="20"/>
                <w:lang w:val="hy-AM"/>
              </w:rPr>
              <w:t xml:space="preserve">, </w:t>
            </w:r>
            <w:r w:rsidRPr="00D25BEB">
              <w:rPr>
                <w:rFonts w:ascii="Sylfaen" w:hAnsi="Sylfaen" w:cs="Arial"/>
                <w:sz w:val="20"/>
                <w:szCs w:val="20"/>
                <w:lang w:val="hy-AM"/>
              </w:rPr>
              <w:t xml:space="preserve">разрезы </w:t>
            </w:r>
            <w:r w:rsidRPr="00D25BEB">
              <w:rPr>
                <w:rFonts w:ascii="Sylfaen" w:hAnsi="Sylfaen"/>
                <w:sz w:val="20"/>
                <w:szCs w:val="20"/>
                <w:lang w:val="hy-AM"/>
              </w:rPr>
              <w:t xml:space="preserve">, </w:t>
            </w:r>
            <w:r w:rsidRPr="00D25BEB">
              <w:rPr>
                <w:rFonts w:ascii="Sylfaen" w:hAnsi="Sylfaen" w:cs="Arial"/>
                <w:sz w:val="20"/>
                <w:szCs w:val="20"/>
                <w:lang w:val="hy-AM"/>
              </w:rPr>
              <w:t xml:space="preserve">пересечения </w:t>
            </w:r>
            <w:r w:rsidRPr="00D25BEB">
              <w:rPr>
                <w:rFonts w:ascii="Sylfaen" w:hAnsi="Sylfaen"/>
                <w:sz w:val="20"/>
                <w:szCs w:val="20"/>
                <w:lang w:val="hy-AM"/>
              </w:rPr>
              <w:t xml:space="preserve">, </w:t>
            </w:r>
            <w:r w:rsidRPr="00D25BEB">
              <w:rPr>
                <w:rFonts w:ascii="Sylfaen" w:hAnsi="Sylfaen" w:cs="Arial"/>
                <w:sz w:val="20"/>
                <w:szCs w:val="20"/>
                <w:lang w:val="hy-AM"/>
              </w:rPr>
              <w:t>узлы</w:t>
            </w:r>
            <w:r w:rsidRPr="00D25BEB">
              <w:rPr>
                <w:rFonts w:ascii="Sylfaen" w:hAnsi="Sylfaen"/>
                <w:sz w:val="20"/>
                <w:szCs w:val="20"/>
                <w:lang w:val="hy-AM"/>
              </w:rPr>
              <w:t xml:space="preserve"> </w:t>
            </w:r>
            <w:r w:rsidRPr="00D25BEB">
              <w:rPr>
                <w:rFonts w:ascii="Sylfaen" w:hAnsi="Sylfaen" w:cs="Arial"/>
                <w:sz w:val="20"/>
                <w:szCs w:val="20"/>
                <w:lang w:val="hy-AM"/>
              </w:rPr>
              <w:t>и</w:t>
            </w:r>
            <w:r w:rsidRPr="00D25BEB">
              <w:rPr>
                <w:rFonts w:ascii="Sylfaen" w:hAnsi="Sylfaen"/>
                <w:sz w:val="20"/>
                <w:szCs w:val="20"/>
                <w:lang w:val="hy-AM"/>
              </w:rPr>
              <w:t xml:space="preserve"> </w:t>
            </w:r>
            <w:r w:rsidRPr="00D25BEB">
              <w:rPr>
                <w:rFonts w:ascii="Sylfaen" w:hAnsi="Sylfaen" w:cs="Arial"/>
                <w:sz w:val="20"/>
                <w:szCs w:val="20"/>
                <w:lang w:val="hy-AM"/>
              </w:rPr>
              <w:t>и т. д.</w:t>
            </w:r>
            <w:r w:rsidRPr="00D25BEB">
              <w:rPr>
                <w:rFonts w:ascii="Sylfaen" w:hAnsi="Sylfaen"/>
                <w:sz w:val="20"/>
                <w:szCs w:val="20"/>
                <w:lang w:val="hy-AM"/>
              </w:rPr>
              <w:t xml:space="preserve">  </w:t>
            </w:r>
            <w:r w:rsidRPr="00D25BEB">
              <w:rPr>
                <w:rFonts w:ascii="Sylfaen" w:hAnsi="Sylfaen" w:cs="Arial"/>
                <w:sz w:val="20"/>
                <w:szCs w:val="20"/>
                <w:lang w:val="hy-AM"/>
              </w:rPr>
              <w:t xml:space="preserve">М </w:t>
            </w:r>
            <w:r w:rsidRPr="00D25BEB">
              <w:rPr>
                <w:rFonts w:ascii="Sylfaen" w:hAnsi="Sylfaen"/>
                <w:sz w:val="20"/>
                <w:szCs w:val="20"/>
                <w:lang w:val="hy-AM"/>
              </w:rPr>
              <w:t xml:space="preserve">1-100, </w:t>
            </w:r>
            <w:r w:rsidRPr="00D25BEB">
              <w:rPr>
                <w:rFonts w:ascii="Sylfaen" w:hAnsi="Sylfaen" w:cs="Arial"/>
                <w:sz w:val="20"/>
                <w:szCs w:val="20"/>
                <w:lang w:val="hy-AM"/>
              </w:rPr>
              <w:t xml:space="preserve">М </w:t>
            </w:r>
            <w:r w:rsidRPr="00D25BEB">
              <w:rPr>
                <w:rFonts w:ascii="Sylfaen" w:hAnsi="Sylfaen"/>
                <w:sz w:val="20"/>
                <w:szCs w:val="20"/>
                <w:lang w:val="hy-AM"/>
              </w:rPr>
              <w:t xml:space="preserve">1-50, </w:t>
            </w:r>
            <w:r w:rsidRPr="00D25BEB">
              <w:rPr>
                <w:rFonts w:ascii="Sylfaen" w:hAnsi="Sylfaen" w:cs="Arial"/>
                <w:sz w:val="20"/>
                <w:szCs w:val="20"/>
                <w:lang w:val="hy-AM"/>
              </w:rPr>
              <w:t xml:space="preserve">М </w:t>
            </w:r>
            <w:r w:rsidRPr="00D25BEB">
              <w:rPr>
                <w:rFonts w:ascii="Sylfaen" w:hAnsi="Sylfaen"/>
                <w:sz w:val="20"/>
                <w:szCs w:val="20"/>
                <w:lang w:val="hy-AM"/>
              </w:rPr>
              <w:t xml:space="preserve">1-20: </w:t>
            </w:r>
            <w:r w:rsidRPr="00D25BEB">
              <w:rPr>
                <w:rFonts w:ascii="Sylfaen" w:hAnsi="Sylfaen" w:cs="Arial"/>
                <w:sz w:val="20"/>
                <w:szCs w:val="20"/>
                <w:lang w:val="hy-AM"/>
              </w:rPr>
              <w:t>Конструктивный</w:t>
            </w:r>
            <w:r w:rsidRPr="00D25BEB">
              <w:rPr>
                <w:rFonts w:ascii="Sylfaen" w:hAnsi="Sylfaen"/>
                <w:sz w:val="20"/>
                <w:szCs w:val="20"/>
                <w:lang w:val="hy-AM"/>
              </w:rPr>
              <w:t xml:space="preserve"> </w:t>
            </w:r>
            <w:r w:rsidRPr="00D25BEB">
              <w:rPr>
                <w:rFonts w:ascii="Sylfaen" w:hAnsi="Sylfaen" w:cs="Arial"/>
                <w:sz w:val="20"/>
                <w:szCs w:val="20"/>
                <w:lang w:val="hy-AM"/>
              </w:rPr>
              <w:t>элементы</w:t>
            </w:r>
            <w:r w:rsidRPr="00D25BEB">
              <w:rPr>
                <w:rFonts w:ascii="Sylfaen" w:hAnsi="Sylfaen"/>
                <w:sz w:val="20"/>
                <w:szCs w:val="20"/>
                <w:lang w:val="hy-AM"/>
              </w:rPr>
              <w:t xml:space="preserve"> </w:t>
            </w:r>
            <w:r w:rsidRPr="00D25BEB">
              <w:rPr>
                <w:rFonts w:ascii="Sylfaen" w:hAnsi="Sylfaen" w:cs="Arial"/>
                <w:sz w:val="20"/>
                <w:szCs w:val="20"/>
                <w:lang w:val="hy-AM"/>
              </w:rPr>
              <w:t xml:space="preserve">чертежи </w:t>
            </w:r>
            <w:r w:rsidRPr="00D25BEB">
              <w:rPr>
                <w:rFonts w:ascii="Sylfaen" w:hAnsi="Sylfaen"/>
                <w:sz w:val="20"/>
                <w:szCs w:val="20"/>
                <w:lang w:val="hy-AM"/>
              </w:rPr>
              <w:t xml:space="preserve">, </w:t>
            </w:r>
            <w:r w:rsidRPr="00D25BEB">
              <w:rPr>
                <w:rFonts w:ascii="Sylfaen" w:hAnsi="Sylfaen" w:cs="Arial"/>
                <w:sz w:val="20"/>
                <w:szCs w:val="20"/>
                <w:lang w:val="hy-AM"/>
              </w:rPr>
              <w:t>детали</w:t>
            </w:r>
            <w:r w:rsidRPr="00D25BEB">
              <w:rPr>
                <w:rFonts w:ascii="Sylfaen" w:hAnsi="Sylfaen"/>
                <w:sz w:val="20"/>
                <w:szCs w:val="20"/>
                <w:lang w:val="hy-AM"/>
              </w:rPr>
              <w:t xml:space="preserve"> </w:t>
            </w:r>
            <w:r w:rsidRPr="00D25BEB">
              <w:rPr>
                <w:rFonts w:ascii="Sylfaen" w:hAnsi="Sylfaen" w:cs="Arial"/>
                <w:sz w:val="20"/>
                <w:szCs w:val="20"/>
                <w:lang w:val="hy-AM"/>
              </w:rPr>
              <w:t>и</w:t>
            </w:r>
            <w:r w:rsidRPr="00D25BEB">
              <w:rPr>
                <w:rFonts w:ascii="Sylfaen" w:hAnsi="Sylfaen"/>
                <w:sz w:val="20"/>
                <w:szCs w:val="20"/>
                <w:lang w:val="hy-AM"/>
              </w:rPr>
              <w:t xml:space="preserve"> </w:t>
            </w:r>
            <w:r w:rsidRPr="00D25BEB">
              <w:rPr>
                <w:rFonts w:ascii="Sylfaen" w:hAnsi="Sylfaen" w:cs="Arial"/>
                <w:sz w:val="20"/>
                <w:szCs w:val="20"/>
                <w:lang w:val="hy-AM"/>
              </w:rPr>
              <w:t>встреча</w:t>
            </w:r>
            <w:r w:rsidRPr="00D25BEB">
              <w:rPr>
                <w:rFonts w:ascii="Sylfaen" w:hAnsi="Sylfaen"/>
                <w:sz w:val="20"/>
                <w:szCs w:val="20"/>
                <w:lang w:val="hy-AM"/>
              </w:rPr>
              <w:t xml:space="preserve"> </w:t>
            </w:r>
            <w:r w:rsidRPr="00D25BEB">
              <w:rPr>
                <w:rFonts w:ascii="Sylfaen" w:hAnsi="Sylfaen" w:cs="Arial"/>
                <w:sz w:val="20"/>
                <w:szCs w:val="20"/>
                <w:lang w:val="hy-AM"/>
              </w:rPr>
              <w:t>спецификации</w:t>
            </w:r>
            <w:r w:rsidRPr="00D25BEB">
              <w:rPr>
                <w:rFonts w:ascii="Sylfaen" w:hAnsi="Sylfaen"/>
                <w:sz w:val="20"/>
                <w:szCs w:val="20"/>
                <w:lang w:val="hy-AM"/>
              </w:rPr>
              <w:t xml:space="preserve"> </w:t>
            </w:r>
            <w:r w:rsidRPr="00D25BEB">
              <w:rPr>
                <w:rFonts w:ascii="Sylfaen" w:hAnsi="Sylfaen" w:cs="Arial"/>
                <w:sz w:val="20"/>
                <w:szCs w:val="20"/>
                <w:lang w:val="hy-AM"/>
              </w:rPr>
              <w:t>и</w:t>
            </w:r>
            <w:r w:rsidRPr="00D25BEB">
              <w:rPr>
                <w:rFonts w:ascii="Sylfaen" w:hAnsi="Sylfaen"/>
                <w:sz w:val="20"/>
                <w:szCs w:val="20"/>
                <w:lang w:val="hy-AM"/>
              </w:rPr>
              <w:t xml:space="preserve"> </w:t>
            </w:r>
            <w:r w:rsidRPr="00D25BEB">
              <w:rPr>
                <w:rFonts w:ascii="Sylfaen" w:hAnsi="Sylfaen" w:cs="Arial"/>
                <w:sz w:val="20"/>
                <w:szCs w:val="20"/>
                <w:lang w:val="hy-AM"/>
              </w:rPr>
              <w:t>и т.д.</w:t>
            </w:r>
          </w:p>
        </w:tc>
        <w:tc>
          <w:tcPr>
            <w:tcW w:w="1114" w:type="dxa"/>
            <w:shd w:val="clear" w:color="auto" w:fill="auto"/>
          </w:tcPr>
          <w:p w:rsidR="00B37FB6" w:rsidRPr="00D25BEB" w:rsidRDefault="00B37FB6" w:rsidP="00D52733">
            <w:pPr>
              <w:jc w:val="center"/>
              <w:rPr>
                <w:rFonts w:ascii="Sylfaen" w:hAnsi="Sylfaen"/>
                <w:sz w:val="20"/>
                <w:szCs w:val="20"/>
                <w:lang w:val="hy-AM"/>
              </w:rPr>
            </w:pPr>
            <w:r w:rsidRPr="00D25BEB">
              <w:rPr>
                <w:rFonts w:ascii="Sylfaen" w:hAnsi="Sylfaen"/>
                <w:sz w:val="20"/>
                <w:szCs w:val="20"/>
                <w:lang w:val="hy-AM"/>
              </w:rPr>
              <w:t>4</w:t>
            </w:r>
          </w:p>
        </w:tc>
      </w:tr>
      <w:tr w:rsidR="00B37FB6" w:rsidRPr="00D25BEB" w:rsidTr="00B37FB6">
        <w:trPr>
          <w:trHeight w:val="1483"/>
        </w:trPr>
        <w:tc>
          <w:tcPr>
            <w:tcW w:w="1615" w:type="dxa"/>
            <w:shd w:val="clear" w:color="auto" w:fill="auto"/>
          </w:tcPr>
          <w:p w:rsidR="00B37FB6" w:rsidRPr="00D25BEB" w:rsidRDefault="00B37FB6" w:rsidP="00D52733">
            <w:pPr>
              <w:rPr>
                <w:rFonts w:ascii="Sylfaen" w:hAnsi="Sylfaen"/>
                <w:sz w:val="20"/>
                <w:szCs w:val="20"/>
                <w:lang w:val="hy-AM"/>
              </w:rPr>
            </w:pPr>
            <w:r w:rsidRPr="00D25BEB">
              <w:rPr>
                <w:rFonts w:ascii="Sylfaen" w:hAnsi="Sylfaen" w:cs="Arial"/>
                <w:sz w:val="20"/>
                <w:szCs w:val="20"/>
              </w:rPr>
              <w:lastRenderedPageBreak/>
              <w:t xml:space="preserve">Книга </w:t>
            </w:r>
            <w:r w:rsidRPr="00D25BEB">
              <w:rPr>
                <w:rFonts w:ascii="Sylfaen" w:hAnsi="Sylfaen"/>
                <w:sz w:val="20"/>
                <w:szCs w:val="20"/>
              </w:rPr>
              <w:t>-3</w:t>
            </w:r>
          </w:p>
        </w:tc>
        <w:tc>
          <w:tcPr>
            <w:tcW w:w="1612"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lang w:val="hy-AM"/>
              </w:rPr>
              <w:t>Работа</w:t>
            </w:r>
            <w:r w:rsidRPr="00D25BEB">
              <w:rPr>
                <w:rFonts w:ascii="Sylfaen" w:hAnsi="Sylfaen"/>
                <w:sz w:val="20"/>
                <w:szCs w:val="20"/>
                <w:lang w:val="hy-AM"/>
              </w:rPr>
              <w:t xml:space="preserve"> </w:t>
            </w:r>
            <w:r w:rsidRPr="00D25BEB">
              <w:rPr>
                <w:rFonts w:ascii="Sylfaen" w:hAnsi="Sylfaen" w:cs="Arial"/>
                <w:sz w:val="20"/>
                <w:szCs w:val="20"/>
                <w:lang w:val="hy-AM"/>
              </w:rPr>
              <w:t>тома</w:t>
            </w:r>
            <w:r w:rsidRPr="00D25BEB">
              <w:rPr>
                <w:rFonts w:ascii="Sylfaen" w:hAnsi="Sylfaen"/>
                <w:sz w:val="20"/>
                <w:szCs w:val="20"/>
                <w:lang w:val="hy-AM"/>
              </w:rPr>
              <w:t xml:space="preserve"> </w:t>
            </w:r>
            <w:r w:rsidRPr="00D25BEB">
              <w:rPr>
                <w:rFonts w:ascii="Sylfaen" w:hAnsi="Sylfaen" w:cs="Arial"/>
                <w:sz w:val="20"/>
                <w:szCs w:val="20"/>
                <w:lang w:val="hy-AM"/>
              </w:rPr>
              <w:t>краткое содержание</w:t>
            </w:r>
          </w:p>
        </w:tc>
        <w:tc>
          <w:tcPr>
            <w:tcW w:w="4703" w:type="dxa"/>
            <w:shd w:val="clear" w:color="auto" w:fill="auto"/>
          </w:tcPr>
          <w:p w:rsidR="00B37FB6" w:rsidRPr="00D25E09" w:rsidRDefault="00B37FB6" w:rsidP="00D52733">
            <w:pPr>
              <w:rPr>
                <w:rFonts w:ascii="Sylfaen" w:hAnsi="Sylfaen" w:cs="Arial"/>
                <w:sz w:val="20"/>
                <w:szCs w:val="20"/>
              </w:rPr>
            </w:pPr>
            <w:r w:rsidRPr="00D25E09">
              <w:rPr>
                <w:rFonts w:ascii="Sylfaen" w:hAnsi="Sylfaen" w:cs="Arial"/>
                <w:sz w:val="20"/>
                <w:szCs w:val="20"/>
              </w:rPr>
              <w:t>Работа</w:t>
            </w:r>
            <w:r w:rsidRPr="00D25E09">
              <w:rPr>
                <w:rFonts w:ascii="Sylfaen" w:hAnsi="Sylfaen"/>
                <w:sz w:val="20"/>
                <w:szCs w:val="20"/>
              </w:rPr>
              <w:t xml:space="preserve"> </w:t>
            </w:r>
            <w:r w:rsidRPr="00D25E09">
              <w:rPr>
                <w:rFonts w:ascii="Sylfaen" w:hAnsi="Sylfaen" w:cs="Arial"/>
                <w:sz w:val="20"/>
                <w:szCs w:val="20"/>
              </w:rPr>
              <w:t>тома</w:t>
            </w:r>
            <w:r w:rsidRPr="00D25E09">
              <w:rPr>
                <w:rFonts w:ascii="Sylfaen" w:hAnsi="Sylfaen"/>
                <w:sz w:val="20"/>
                <w:szCs w:val="20"/>
              </w:rPr>
              <w:t xml:space="preserve"> </w:t>
            </w:r>
            <w:r w:rsidRPr="00D25E09">
              <w:rPr>
                <w:rFonts w:ascii="Sylfaen" w:hAnsi="Sylfaen" w:cs="Arial"/>
                <w:sz w:val="20"/>
                <w:szCs w:val="20"/>
              </w:rPr>
              <w:t>больше деталей</w:t>
            </w:r>
            <w:r w:rsidRPr="00D25E09">
              <w:rPr>
                <w:rFonts w:ascii="Sylfaen" w:hAnsi="Sylfaen"/>
                <w:sz w:val="20"/>
                <w:szCs w:val="20"/>
              </w:rPr>
              <w:t xml:space="preserve"> </w:t>
            </w:r>
            <w:r w:rsidRPr="00D25E09">
              <w:rPr>
                <w:rFonts w:ascii="Sylfaen" w:hAnsi="Sylfaen" w:cs="Arial"/>
                <w:sz w:val="20"/>
                <w:szCs w:val="20"/>
              </w:rPr>
              <w:t xml:space="preserve">с описанием </w:t>
            </w:r>
            <w:r w:rsidRPr="00D25E09">
              <w:rPr>
                <w:rFonts w:ascii="Sylfaen" w:hAnsi="Sylfaen"/>
                <w:sz w:val="20"/>
                <w:szCs w:val="20"/>
              </w:rPr>
              <w:t xml:space="preserve">, </w:t>
            </w:r>
            <w:r w:rsidRPr="00D25E09">
              <w:rPr>
                <w:rFonts w:ascii="Sylfaen" w:hAnsi="Sylfaen" w:cs="Arial"/>
                <w:sz w:val="20"/>
                <w:szCs w:val="20"/>
              </w:rPr>
              <w:t>томами</w:t>
            </w:r>
            <w:r w:rsidRPr="00D25E09">
              <w:rPr>
                <w:rFonts w:ascii="Sylfaen" w:hAnsi="Sylfaen"/>
                <w:sz w:val="20"/>
                <w:szCs w:val="20"/>
              </w:rPr>
              <w:t xml:space="preserve"> </w:t>
            </w:r>
            <w:r w:rsidRPr="00D25E09">
              <w:rPr>
                <w:rFonts w:ascii="Sylfaen" w:hAnsi="Sylfaen" w:cs="Arial"/>
                <w:sz w:val="20"/>
                <w:szCs w:val="20"/>
              </w:rPr>
              <w:t xml:space="preserve">в количествах </w:t>
            </w:r>
            <w:r w:rsidRPr="00D25E09">
              <w:rPr>
                <w:rFonts w:ascii="Sylfaen" w:hAnsi="Sylfaen"/>
                <w:sz w:val="20"/>
                <w:szCs w:val="20"/>
              </w:rPr>
              <w:t xml:space="preserve">, </w:t>
            </w:r>
            <w:r w:rsidRPr="00D25E09">
              <w:rPr>
                <w:rFonts w:ascii="Sylfaen" w:hAnsi="Sylfaen" w:cs="Arial"/>
                <w:sz w:val="20"/>
                <w:szCs w:val="20"/>
              </w:rPr>
              <w:t>единицах</w:t>
            </w:r>
            <w:r w:rsidRPr="00D25E09">
              <w:rPr>
                <w:rFonts w:ascii="Sylfaen" w:hAnsi="Sylfaen"/>
                <w:sz w:val="20"/>
                <w:szCs w:val="20"/>
              </w:rPr>
              <w:t xml:space="preserve"> </w:t>
            </w:r>
            <w:r w:rsidRPr="00D25E09">
              <w:rPr>
                <w:rFonts w:ascii="Sylfaen" w:hAnsi="Sylfaen" w:cs="Arial"/>
                <w:sz w:val="20"/>
                <w:szCs w:val="20"/>
              </w:rPr>
              <w:t>и</w:t>
            </w:r>
            <w:r w:rsidRPr="00D25E09">
              <w:rPr>
                <w:rFonts w:ascii="Sylfaen" w:hAnsi="Sylfaen"/>
                <w:sz w:val="20"/>
                <w:szCs w:val="20"/>
              </w:rPr>
              <w:t xml:space="preserve"> </w:t>
            </w:r>
            <w:r w:rsidRPr="00D25E09">
              <w:rPr>
                <w:rFonts w:ascii="Sylfaen" w:hAnsi="Sylfaen" w:cs="Arial"/>
                <w:sz w:val="20"/>
                <w:szCs w:val="20"/>
              </w:rPr>
              <w:t>общий</w:t>
            </w:r>
            <w:r w:rsidRPr="00D25E09">
              <w:rPr>
                <w:rFonts w:ascii="Sylfaen" w:hAnsi="Sylfaen"/>
                <w:sz w:val="20"/>
                <w:szCs w:val="20"/>
              </w:rPr>
              <w:t xml:space="preserve"> </w:t>
            </w:r>
            <w:r w:rsidRPr="00D25E09">
              <w:rPr>
                <w:rFonts w:ascii="Sylfaen" w:hAnsi="Sylfaen" w:cs="Arial"/>
                <w:sz w:val="20"/>
                <w:szCs w:val="20"/>
              </w:rPr>
              <w:t>цены</w:t>
            </w:r>
            <w:r w:rsidRPr="00D25E09">
              <w:rPr>
                <w:rFonts w:ascii="Sylfaen" w:hAnsi="Sylfaen"/>
                <w:sz w:val="20"/>
                <w:szCs w:val="20"/>
              </w:rPr>
              <w:t xml:space="preserve"> </w:t>
            </w:r>
            <w:r w:rsidRPr="00D25E09">
              <w:rPr>
                <w:rFonts w:ascii="Sylfaen" w:hAnsi="Sylfaen" w:cs="Arial"/>
                <w:sz w:val="20"/>
                <w:szCs w:val="20"/>
              </w:rPr>
              <w:t>пустой</w:t>
            </w:r>
            <w:r w:rsidRPr="00D25E09">
              <w:rPr>
                <w:rFonts w:ascii="Sylfaen" w:hAnsi="Sylfaen"/>
                <w:sz w:val="20"/>
                <w:szCs w:val="20"/>
              </w:rPr>
              <w:t xml:space="preserve"> </w:t>
            </w:r>
            <w:r w:rsidRPr="00D25E09">
              <w:rPr>
                <w:rFonts w:ascii="Sylfaen" w:hAnsi="Sylfaen" w:cs="Arial"/>
                <w:sz w:val="20"/>
                <w:szCs w:val="20"/>
              </w:rPr>
              <w:t xml:space="preserve">с колоннами </w:t>
            </w:r>
            <w:r w:rsidRPr="00D25BEB">
              <w:rPr>
                <w:rFonts w:ascii="Sylfaen" w:hAnsi="Sylfaen" w:cs="Arial"/>
                <w:sz w:val="20"/>
                <w:szCs w:val="20"/>
                <w:lang w:val="hy-AM"/>
              </w:rPr>
              <w:t>.</w:t>
            </w:r>
          </w:p>
          <w:p w:rsidR="00B37FB6" w:rsidRPr="00D25E09" w:rsidRDefault="00B37FB6" w:rsidP="00D52733">
            <w:pPr>
              <w:rPr>
                <w:rFonts w:ascii="Sylfaen" w:hAnsi="Sylfaen"/>
                <w:sz w:val="20"/>
                <w:szCs w:val="20"/>
              </w:rPr>
            </w:pPr>
            <w:r w:rsidRPr="00D25E09">
              <w:rPr>
                <w:rFonts w:ascii="Sylfaen" w:hAnsi="Sylfaen"/>
                <w:sz w:val="20"/>
                <w:szCs w:val="20"/>
              </w:rPr>
              <w:t>1. Объемно-сметный лист, с указанием все включено работает объемы и единицы цены , включая все косвенно расходы , за исключением из прибыли и НДС : Использовать прибыль и НДС смета объемов работ - предполагаемая в конце .</w:t>
            </w:r>
          </w:p>
          <w:p w:rsidR="00B37FB6" w:rsidRPr="00D25E09" w:rsidRDefault="00B37FB6" w:rsidP="00D52733">
            <w:pPr>
              <w:rPr>
                <w:rFonts w:ascii="Sylfaen" w:hAnsi="Sylfaen"/>
                <w:sz w:val="20"/>
                <w:szCs w:val="20"/>
              </w:rPr>
            </w:pPr>
            <w:r w:rsidRPr="00D25E09">
              <w:rPr>
                <w:rFonts w:ascii="Sylfaen" w:hAnsi="Sylfaen"/>
                <w:sz w:val="20"/>
                <w:szCs w:val="20"/>
              </w:rPr>
              <w:t>2. Лист объема тендера , тот же смета объемов работ без линии единица значения , указывающие только каждый голова вес (%) от объема листа к .</w:t>
            </w:r>
          </w:p>
        </w:tc>
        <w:tc>
          <w:tcPr>
            <w:tcW w:w="1114" w:type="dxa"/>
            <w:shd w:val="clear" w:color="auto" w:fill="auto"/>
          </w:tcPr>
          <w:p w:rsidR="00B37FB6" w:rsidRPr="00D25BEB" w:rsidRDefault="00B37FB6" w:rsidP="00D52733">
            <w:pPr>
              <w:jc w:val="center"/>
              <w:rPr>
                <w:rFonts w:ascii="Sylfaen" w:hAnsi="Sylfaen"/>
                <w:sz w:val="20"/>
                <w:szCs w:val="20"/>
                <w:lang w:val="hy-AM"/>
              </w:rPr>
            </w:pPr>
            <w:r w:rsidRPr="00D25BEB">
              <w:rPr>
                <w:rFonts w:ascii="Sylfaen" w:hAnsi="Sylfaen"/>
                <w:sz w:val="20"/>
                <w:szCs w:val="20"/>
                <w:lang w:val="hy-AM"/>
              </w:rPr>
              <w:t>4</w:t>
            </w:r>
          </w:p>
        </w:tc>
      </w:tr>
      <w:tr w:rsidR="00B37FB6" w:rsidRPr="00D25BEB" w:rsidTr="00B37FB6">
        <w:trPr>
          <w:trHeight w:val="1807"/>
        </w:trPr>
        <w:tc>
          <w:tcPr>
            <w:tcW w:w="1615"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rPr>
              <w:t xml:space="preserve">Книга </w:t>
            </w:r>
            <w:r w:rsidRPr="00D25BEB">
              <w:rPr>
                <w:rFonts w:ascii="Sylfaen" w:hAnsi="Sylfaen"/>
                <w:sz w:val="20"/>
                <w:szCs w:val="20"/>
              </w:rPr>
              <w:t>-4</w:t>
            </w:r>
          </w:p>
        </w:tc>
        <w:tc>
          <w:tcPr>
            <w:tcW w:w="1612"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rPr>
              <w:t>Работа</w:t>
            </w:r>
            <w:r w:rsidRPr="00D25BEB">
              <w:rPr>
                <w:rFonts w:ascii="Sylfaen" w:hAnsi="Sylfaen"/>
                <w:sz w:val="20"/>
                <w:szCs w:val="20"/>
              </w:rPr>
              <w:t xml:space="preserve"> </w:t>
            </w:r>
            <w:r w:rsidRPr="00D25BEB">
              <w:rPr>
                <w:rFonts w:ascii="Sylfaen" w:hAnsi="Sylfaen" w:cs="Arial"/>
                <w:sz w:val="20"/>
                <w:szCs w:val="20"/>
              </w:rPr>
              <w:t>организация</w:t>
            </w:r>
          </w:p>
        </w:tc>
        <w:tc>
          <w:tcPr>
            <w:tcW w:w="4703" w:type="dxa"/>
            <w:shd w:val="clear" w:color="auto" w:fill="auto"/>
          </w:tcPr>
          <w:p w:rsidR="00B37FB6" w:rsidRPr="00D25BEB" w:rsidRDefault="00B37FB6" w:rsidP="00D52733">
            <w:pPr>
              <w:rPr>
                <w:rFonts w:ascii="Sylfaen" w:hAnsi="Sylfaen"/>
                <w:sz w:val="20"/>
                <w:szCs w:val="20"/>
                <w:lang w:val="hy-AM"/>
              </w:rPr>
            </w:pPr>
            <w:r w:rsidRPr="00D25E09">
              <w:rPr>
                <w:rFonts w:ascii="Sylfaen" w:hAnsi="Sylfaen" w:cs="Arial"/>
                <w:sz w:val="20"/>
                <w:szCs w:val="20"/>
              </w:rPr>
              <w:t>Работа</w:t>
            </w:r>
            <w:r w:rsidRPr="00D25E09">
              <w:rPr>
                <w:rFonts w:ascii="Sylfaen" w:hAnsi="Sylfaen"/>
                <w:sz w:val="20"/>
                <w:szCs w:val="20"/>
              </w:rPr>
              <w:t xml:space="preserve"> </w:t>
            </w:r>
            <w:r w:rsidRPr="00D25E09">
              <w:rPr>
                <w:rFonts w:ascii="Sylfaen" w:hAnsi="Sylfaen" w:cs="Arial"/>
                <w:sz w:val="20"/>
                <w:szCs w:val="20"/>
              </w:rPr>
              <w:t>организация</w:t>
            </w:r>
            <w:r w:rsidRPr="00D25E09">
              <w:rPr>
                <w:rFonts w:ascii="Sylfaen" w:hAnsi="Sylfaen"/>
                <w:sz w:val="20"/>
                <w:szCs w:val="20"/>
              </w:rPr>
              <w:t xml:space="preserve"> </w:t>
            </w:r>
            <w:r w:rsidRPr="00D25E09">
              <w:rPr>
                <w:rFonts w:ascii="Sylfaen" w:hAnsi="Sylfaen" w:cs="Arial"/>
                <w:sz w:val="20"/>
                <w:szCs w:val="20"/>
              </w:rPr>
              <w:t>технологический</w:t>
            </w:r>
            <w:r w:rsidRPr="00D25E09">
              <w:rPr>
                <w:rFonts w:ascii="Sylfaen" w:hAnsi="Sylfaen"/>
                <w:sz w:val="20"/>
                <w:szCs w:val="20"/>
              </w:rPr>
              <w:t xml:space="preserve"> </w:t>
            </w:r>
            <w:r w:rsidRPr="00D25E09">
              <w:rPr>
                <w:rFonts w:ascii="Sylfaen" w:hAnsi="Sylfaen" w:cs="Arial"/>
                <w:sz w:val="20"/>
                <w:szCs w:val="20"/>
              </w:rPr>
              <w:t>основной</w:t>
            </w:r>
            <w:r w:rsidRPr="00D25E09">
              <w:rPr>
                <w:rFonts w:ascii="Sylfaen" w:hAnsi="Sylfaen"/>
                <w:sz w:val="20"/>
                <w:szCs w:val="20"/>
              </w:rPr>
              <w:t xml:space="preserve"> </w:t>
            </w:r>
            <w:r w:rsidRPr="00D25E09">
              <w:rPr>
                <w:rFonts w:ascii="Sylfaen" w:hAnsi="Sylfaen" w:cs="Arial"/>
                <w:sz w:val="20"/>
                <w:szCs w:val="20"/>
              </w:rPr>
              <w:t>процессы</w:t>
            </w:r>
            <w:r w:rsidRPr="00D25E09">
              <w:rPr>
                <w:rFonts w:ascii="Sylfaen" w:hAnsi="Sylfaen"/>
                <w:sz w:val="20"/>
                <w:szCs w:val="20"/>
              </w:rPr>
              <w:t xml:space="preserve"> </w:t>
            </w:r>
            <w:r w:rsidRPr="00D25E09">
              <w:rPr>
                <w:rFonts w:ascii="Sylfaen" w:hAnsi="Sylfaen" w:cs="Arial"/>
                <w:sz w:val="20"/>
                <w:szCs w:val="20"/>
              </w:rPr>
              <w:t xml:space="preserve">с описанием </w:t>
            </w:r>
            <w:r w:rsidRPr="00D25E09">
              <w:rPr>
                <w:rFonts w:ascii="Sylfaen" w:hAnsi="Sylfaen"/>
                <w:sz w:val="20"/>
                <w:szCs w:val="20"/>
              </w:rPr>
              <w:t xml:space="preserve">, </w:t>
            </w:r>
            <w:r w:rsidRPr="00D25E09">
              <w:rPr>
                <w:rFonts w:ascii="Sylfaen" w:hAnsi="Sylfaen" w:cs="Arial"/>
                <w:sz w:val="20"/>
                <w:szCs w:val="20"/>
              </w:rPr>
              <w:t>необходимо</w:t>
            </w:r>
            <w:r w:rsidRPr="00D25E09">
              <w:rPr>
                <w:rFonts w:ascii="Sylfaen" w:hAnsi="Sylfaen"/>
                <w:sz w:val="20"/>
                <w:szCs w:val="20"/>
              </w:rPr>
              <w:t xml:space="preserve"> </w:t>
            </w:r>
            <w:r w:rsidRPr="00D25E09">
              <w:rPr>
                <w:rFonts w:ascii="Sylfaen" w:hAnsi="Sylfaen" w:cs="Arial"/>
                <w:sz w:val="20"/>
                <w:szCs w:val="20"/>
              </w:rPr>
              <w:t>человек</w:t>
            </w:r>
            <w:r w:rsidRPr="00D25E09">
              <w:rPr>
                <w:rFonts w:ascii="Sylfaen" w:hAnsi="Sylfaen"/>
                <w:sz w:val="20"/>
                <w:szCs w:val="20"/>
              </w:rPr>
              <w:t xml:space="preserve"> </w:t>
            </w:r>
            <w:r w:rsidRPr="00D25E09">
              <w:rPr>
                <w:rFonts w:ascii="Sylfaen" w:hAnsi="Sylfaen" w:cs="Arial"/>
                <w:sz w:val="20"/>
                <w:szCs w:val="20"/>
              </w:rPr>
              <w:t>и</w:t>
            </w:r>
            <w:r w:rsidRPr="00D25E09">
              <w:rPr>
                <w:rFonts w:ascii="Sylfaen" w:hAnsi="Sylfaen"/>
                <w:sz w:val="20"/>
                <w:szCs w:val="20"/>
              </w:rPr>
              <w:t xml:space="preserve"> </w:t>
            </w:r>
            <w:r w:rsidRPr="00D25E09">
              <w:rPr>
                <w:rFonts w:ascii="Sylfaen" w:hAnsi="Sylfaen" w:cs="Arial"/>
                <w:sz w:val="20"/>
                <w:szCs w:val="20"/>
              </w:rPr>
              <w:t xml:space="preserve">машины </w:t>
            </w:r>
            <w:r w:rsidRPr="00D25E09">
              <w:rPr>
                <w:rFonts w:ascii="Sylfaen" w:hAnsi="Sylfaen"/>
                <w:sz w:val="20"/>
                <w:szCs w:val="20"/>
              </w:rPr>
              <w:t xml:space="preserve">- </w:t>
            </w:r>
            <w:r w:rsidRPr="00D25E09">
              <w:rPr>
                <w:rFonts w:ascii="Sylfaen" w:hAnsi="Sylfaen" w:cs="Arial"/>
                <w:sz w:val="20"/>
                <w:szCs w:val="20"/>
              </w:rPr>
              <w:t>механизмы</w:t>
            </w:r>
            <w:r w:rsidRPr="00D25E09">
              <w:rPr>
                <w:rFonts w:ascii="Sylfaen" w:hAnsi="Sylfaen"/>
                <w:sz w:val="20"/>
                <w:szCs w:val="20"/>
              </w:rPr>
              <w:t xml:space="preserve"> </w:t>
            </w:r>
            <w:r w:rsidRPr="00D25E09">
              <w:rPr>
                <w:rFonts w:ascii="Sylfaen" w:hAnsi="Sylfaen" w:cs="Arial"/>
                <w:sz w:val="20"/>
                <w:szCs w:val="20"/>
              </w:rPr>
              <w:t>количество</w:t>
            </w:r>
            <w:r w:rsidRPr="00D25E09">
              <w:rPr>
                <w:rFonts w:ascii="Sylfaen" w:hAnsi="Sylfaen"/>
                <w:sz w:val="20"/>
                <w:szCs w:val="20"/>
              </w:rPr>
              <w:t xml:space="preserve"> </w:t>
            </w:r>
            <w:r w:rsidRPr="00D25E09">
              <w:rPr>
                <w:rFonts w:ascii="Sylfaen" w:hAnsi="Sylfaen" w:cs="Arial"/>
                <w:sz w:val="20"/>
                <w:szCs w:val="20"/>
              </w:rPr>
              <w:t xml:space="preserve">Согласно оценке </w:t>
            </w:r>
            <w:r w:rsidRPr="00D25E09">
              <w:rPr>
                <w:rFonts w:ascii="Sylfaen" w:hAnsi="Sylfaen"/>
                <w:sz w:val="20"/>
                <w:szCs w:val="20"/>
              </w:rPr>
              <w:t xml:space="preserve">, </w:t>
            </w:r>
            <w:r w:rsidRPr="00D25E09">
              <w:rPr>
                <w:rFonts w:ascii="Sylfaen" w:hAnsi="Sylfaen" w:cs="Arial"/>
                <w:sz w:val="20"/>
                <w:szCs w:val="20"/>
              </w:rPr>
              <w:t>основной</w:t>
            </w:r>
            <w:r w:rsidRPr="00D25E09">
              <w:rPr>
                <w:rFonts w:ascii="Sylfaen" w:hAnsi="Sylfaen"/>
                <w:sz w:val="20"/>
                <w:szCs w:val="20"/>
              </w:rPr>
              <w:t xml:space="preserve"> </w:t>
            </w:r>
            <w:r w:rsidRPr="00D25E09">
              <w:rPr>
                <w:rFonts w:ascii="Sylfaen" w:hAnsi="Sylfaen" w:cs="Arial"/>
                <w:sz w:val="20"/>
                <w:szCs w:val="20"/>
              </w:rPr>
              <w:t>работа</w:t>
            </w:r>
            <w:r w:rsidRPr="00D25E09">
              <w:rPr>
                <w:rFonts w:ascii="Sylfaen" w:hAnsi="Sylfaen"/>
                <w:sz w:val="20"/>
                <w:szCs w:val="20"/>
              </w:rPr>
              <w:t xml:space="preserve"> </w:t>
            </w:r>
            <w:r w:rsidRPr="00D25E09">
              <w:rPr>
                <w:rFonts w:ascii="Sylfaen" w:hAnsi="Sylfaen" w:cs="Arial"/>
                <w:sz w:val="20"/>
                <w:szCs w:val="20"/>
              </w:rPr>
              <w:t>выполнение</w:t>
            </w:r>
            <w:r w:rsidRPr="00D25E09">
              <w:rPr>
                <w:rFonts w:ascii="Sylfaen" w:hAnsi="Sylfaen"/>
                <w:sz w:val="20"/>
                <w:szCs w:val="20"/>
              </w:rPr>
              <w:t xml:space="preserve">  </w:t>
            </w:r>
            <w:r w:rsidRPr="00D25E09">
              <w:rPr>
                <w:rFonts w:ascii="Sylfaen" w:hAnsi="Sylfaen" w:cs="Arial"/>
                <w:sz w:val="20"/>
                <w:szCs w:val="20"/>
              </w:rPr>
              <w:t>календарь</w:t>
            </w:r>
            <w:r w:rsidRPr="00D25E09">
              <w:rPr>
                <w:rFonts w:ascii="Sylfaen" w:hAnsi="Sylfaen"/>
                <w:sz w:val="20"/>
                <w:szCs w:val="20"/>
              </w:rPr>
              <w:t xml:space="preserve"> </w:t>
            </w:r>
            <w:r w:rsidRPr="00D25E09">
              <w:rPr>
                <w:rFonts w:ascii="Sylfaen" w:hAnsi="Sylfaen" w:cs="Arial"/>
                <w:sz w:val="20"/>
                <w:szCs w:val="20"/>
              </w:rPr>
              <w:t>расписание</w:t>
            </w:r>
            <w:r w:rsidRPr="00D25E09">
              <w:rPr>
                <w:rFonts w:ascii="Sylfaen" w:hAnsi="Sylfaen"/>
                <w:sz w:val="20"/>
                <w:szCs w:val="20"/>
              </w:rPr>
              <w:t xml:space="preserve"> </w:t>
            </w:r>
            <w:r w:rsidRPr="00D25E09">
              <w:rPr>
                <w:rFonts w:ascii="Sylfaen" w:hAnsi="Sylfaen" w:cs="Arial"/>
                <w:sz w:val="20"/>
                <w:szCs w:val="20"/>
              </w:rPr>
              <w:t xml:space="preserve">сборник </w:t>
            </w:r>
            <w:r w:rsidRPr="00D25BEB">
              <w:rPr>
                <w:rFonts w:ascii="Sylfaen" w:hAnsi="Sylfaen"/>
                <w:sz w:val="20"/>
                <w:szCs w:val="20"/>
                <w:lang w:val="hy-AM"/>
              </w:rPr>
              <w:t>,</w:t>
            </w:r>
            <w:r w:rsidRPr="00D25E09">
              <w:rPr>
                <w:rFonts w:ascii="Sylfaen" w:hAnsi="Sylfaen"/>
                <w:sz w:val="20"/>
                <w:szCs w:val="20"/>
              </w:rPr>
              <w:t xml:space="preserve"> </w:t>
            </w:r>
            <w:r w:rsidRPr="00D25E09">
              <w:rPr>
                <w:rFonts w:ascii="Sylfaen" w:hAnsi="Sylfaen" w:cs="Arial"/>
                <w:sz w:val="20"/>
                <w:szCs w:val="20"/>
              </w:rPr>
              <w:t>контрольные показатели</w:t>
            </w:r>
            <w:r w:rsidRPr="00D25E09">
              <w:rPr>
                <w:rFonts w:ascii="Sylfaen" w:hAnsi="Sylfaen"/>
                <w:sz w:val="20"/>
                <w:szCs w:val="20"/>
              </w:rPr>
              <w:t xml:space="preserve"> </w:t>
            </w:r>
            <w:r w:rsidRPr="00D25E09">
              <w:rPr>
                <w:rFonts w:ascii="Sylfaen" w:hAnsi="Sylfaen" w:cs="Arial"/>
                <w:sz w:val="20"/>
                <w:szCs w:val="20"/>
              </w:rPr>
              <w:t xml:space="preserve">таблицы </w:t>
            </w:r>
            <w:r w:rsidRPr="00D25E09">
              <w:rPr>
                <w:rFonts w:ascii="Sylfaen" w:hAnsi="Sylfaen"/>
                <w:sz w:val="20"/>
                <w:szCs w:val="20"/>
              </w:rPr>
              <w:t xml:space="preserve">, </w:t>
            </w:r>
            <w:r w:rsidRPr="00D25E09">
              <w:rPr>
                <w:rFonts w:ascii="Sylfaen" w:hAnsi="Sylfaen" w:cs="Arial"/>
                <w:sz w:val="20"/>
                <w:szCs w:val="20"/>
              </w:rPr>
              <w:t xml:space="preserve">соглашения </w:t>
            </w:r>
            <w:r w:rsidRPr="00D25BEB">
              <w:rPr>
                <w:rFonts w:ascii="Sylfaen" w:hAnsi="Sylfaen" w:cs="Arial"/>
                <w:sz w:val="20"/>
                <w:szCs w:val="20"/>
                <w:lang w:val="hy-AM"/>
              </w:rPr>
              <w:t>,</w:t>
            </w:r>
            <w:r w:rsidRPr="00D25E09">
              <w:rPr>
                <w:rFonts w:ascii="Sylfaen" w:hAnsi="Sylfaen"/>
                <w:sz w:val="20"/>
                <w:szCs w:val="20"/>
              </w:rPr>
              <w:t xml:space="preserve"> </w:t>
            </w:r>
            <w:r w:rsidRPr="00D25E09">
              <w:rPr>
                <w:rFonts w:ascii="Sylfaen" w:hAnsi="Sylfaen" w:cs="Arial"/>
                <w:sz w:val="20"/>
                <w:szCs w:val="20"/>
              </w:rPr>
              <w:t>использовал</w:t>
            </w:r>
            <w:r w:rsidRPr="00D25E09">
              <w:rPr>
                <w:rFonts w:ascii="Sylfaen" w:hAnsi="Sylfaen"/>
                <w:sz w:val="20"/>
                <w:szCs w:val="20"/>
              </w:rPr>
              <w:t xml:space="preserve"> </w:t>
            </w:r>
            <w:r w:rsidRPr="00D25E09">
              <w:rPr>
                <w:rFonts w:ascii="Sylfaen" w:hAnsi="Sylfaen" w:cs="Arial"/>
                <w:sz w:val="20"/>
                <w:szCs w:val="20"/>
              </w:rPr>
              <w:t>материалы</w:t>
            </w:r>
            <w:r w:rsidRPr="00D25E09">
              <w:rPr>
                <w:rFonts w:ascii="Sylfaen" w:hAnsi="Sylfaen"/>
                <w:sz w:val="20"/>
                <w:szCs w:val="20"/>
              </w:rPr>
              <w:t xml:space="preserve"> </w:t>
            </w:r>
            <w:r w:rsidRPr="00D25E09">
              <w:rPr>
                <w:rFonts w:ascii="Sylfaen" w:hAnsi="Sylfaen" w:cs="Arial"/>
                <w:sz w:val="20"/>
                <w:szCs w:val="20"/>
              </w:rPr>
              <w:t>и</w:t>
            </w:r>
            <w:r w:rsidRPr="00D25E09">
              <w:rPr>
                <w:rFonts w:ascii="Sylfaen" w:hAnsi="Sylfaen"/>
                <w:sz w:val="20"/>
                <w:szCs w:val="20"/>
              </w:rPr>
              <w:t xml:space="preserve"> </w:t>
            </w:r>
            <w:r w:rsidRPr="00D25E09">
              <w:rPr>
                <w:rFonts w:ascii="Sylfaen" w:hAnsi="Sylfaen" w:cs="Arial"/>
                <w:sz w:val="20"/>
                <w:szCs w:val="20"/>
              </w:rPr>
              <w:t>оборудование</w:t>
            </w:r>
            <w:r w:rsidRPr="00D25E09">
              <w:rPr>
                <w:rFonts w:ascii="Sylfaen" w:hAnsi="Sylfaen"/>
                <w:sz w:val="20"/>
                <w:szCs w:val="20"/>
              </w:rPr>
              <w:t xml:space="preserve"> </w:t>
            </w:r>
            <w:r w:rsidRPr="00D25E09">
              <w:rPr>
                <w:rFonts w:ascii="Sylfaen" w:hAnsi="Sylfaen" w:cs="Arial"/>
                <w:sz w:val="20"/>
                <w:szCs w:val="20"/>
              </w:rPr>
              <w:t>технический</w:t>
            </w:r>
            <w:r w:rsidRPr="00D25E09">
              <w:rPr>
                <w:rFonts w:ascii="Sylfaen" w:hAnsi="Sylfaen"/>
                <w:sz w:val="20"/>
                <w:szCs w:val="20"/>
              </w:rPr>
              <w:t xml:space="preserve"> </w:t>
            </w:r>
            <w:r w:rsidRPr="00D25E09">
              <w:rPr>
                <w:rFonts w:ascii="Sylfaen" w:hAnsi="Sylfaen" w:cs="Arial"/>
                <w:sz w:val="20"/>
                <w:szCs w:val="20"/>
              </w:rPr>
              <w:t>спецификации</w:t>
            </w:r>
            <w:r w:rsidRPr="00D25E09">
              <w:rPr>
                <w:rFonts w:ascii="Sylfaen" w:hAnsi="Sylfaen"/>
                <w:sz w:val="20"/>
                <w:szCs w:val="20"/>
              </w:rPr>
              <w:t xml:space="preserve"> </w:t>
            </w:r>
            <w:r w:rsidRPr="00D25BEB">
              <w:rPr>
                <w:rFonts w:ascii="Sylfaen" w:hAnsi="Sylfaen" w:cs="Arial"/>
                <w:sz w:val="20"/>
                <w:szCs w:val="20"/>
                <w:lang w:val="hy-AM"/>
              </w:rPr>
              <w:t>и</w:t>
            </w:r>
            <w:r w:rsidRPr="00D25E09">
              <w:rPr>
                <w:rFonts w:ascii="Sylfaen" w:hAnsi="Sylfaen"/>
                <w:sz w:val="20"/>
                <w:szCs w:val="20"/>
              </w:rPr>
              <w:t xml:space="preserve"> </w:t>
            </w:r>
            <w:r w:rsidRPr="00D25E09">
              <w:rPr>
                <w:rFonts w:ascii="Sylfaen" w:hAnsi="Sylfaen" w:cs="Arial"/>
                <w:sz w:val="20"/>
                <w:szCs w:val="20"/>
              </w:rPr>
              <w:t>описания</w:t>
            </w:r>
            <w:r w:rsidRPr="00D25BEB">
              <w:rPr>
                <w:rFonts w:ascii="Sylfaen" w:hAnsi="Sylfaen"/>
                <w:sz w:val="20"/>
                <w:szCs w:val="20"/>
                <w:lang w:val="hy-AM"/>
              </w:rPr>
              <w:t xml:space="preserve"> </w:t>
            </w:r>
            <w:r w:rsidRPr="00D25E09">
              <w:rPr>
                <w:rFonts w:ascii="Sylfaen" w:hAnsi="Sylfaen" w:cs="Arial"/>
                <w:sz w:val="20"/>
                <w:szCs w:val="20"/>
              </w:rPr>
              <w:t>и</w:t>
            </w:r>
            <w:r w:rsidRPr="00D25E09">
              <w:rPr>
                <w:rFonts w:ascii="Sylfaen" w:hAnsi="Sylfaen"/>
                <w:sz w:val="20"/>
                <w:szCs w:val="20"/>
              </w:rPr>
              <w:t xml:space="preserve"> </w:t>
            </w:r>
            <w:r w:rsidRPr="00D25E09">
              <w:rPr>
                <w:rFonts w:ascii="Sylfaen" w:hAnsi="Sylfaen" w:cs="Arial"/>
                <w:sz w:val="20"/>
                <w:szCs w:val="20"/>
              </w:rPr>
              <w:t>и т.д.</w:t>
            </w:r>
          </w:p>
        </w:tc>
        <w:tc>
          <w:tcPr>
            <w:tcW w:w="1114" w:type="dxa"/>
            <w:shd w:val="clear" w:color="auto" w:fill="auto"/>
          </w:tcPr>
          <w:p w:rsidR="00B37FB6" w:rsidRPr="00D25BEB" w:rsidRDefault="00B37FB6" w:rsidP="00D52733">
            <w:pPr>
              <w:jc w:val="center"/>
              <w:rPr>
                <w:rFonts w:ascii="Sylfaen" w:hAnsi="Sylfaen"/>
                <w:sz w:val="20"/>
                <w:szCs w:val="20"/>
                <w:lang w:val="hy-AM"/>
              </w:rPr>
            </w:pPr>
            <w:r w:rsidRPr="00D25BEB">
              <w:rPr>
                <w:rFonts w:ascii="Sylfaen" w:hAnsi="Sylfaen"/>
                <w:sz w:val="20"/>
                <w:szCs w:val="20"/>
                <w:lang w:val="hy-AM"/>
              </w:rPr>
              <w:t>4</w:t>
            </w:r>
          </w:p>
        </w:tc>
      </w:tr>
      <w:tr w:rsidR="00B37FB6" w:rsidRPr="00D25BEB" w:rsidTr="00B37FB6">
        <w:trPr>
          <w:trHeight w:val="195"/>
        </w:trPr>
        <w:tc>
          <w:tcPr>
            <w:tcW w:w="1615"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rPr>
              <w:t xml:space="preserve">Книга </w:t>
            </w:r>
            <w:r w:rsidRPr="00D25BEB">
              <w:rPr>
                <w:rFonts w:ascii="Sylfaen" w:hAnsi="Sylfaen"/>
                <w:sz w:val="20"/>
                <w:szCs w:val="20"/>
              </w:rPr>
              <w:t>-5</w:t>
            </w:r>
          </w:p>
        </w:tc>
        <w:tc>
          <w:tcPr>
            <w:tcW w:w="1612" w:type="dxa"/>
            <w:shd w:val="clear" w:color="auto" w:fill="auto"/>
          </w:tcPr>
          <w:p w:rsidR="00B37FB6" w:rsidRPr="00D25BEB" w:rsidRDefault="00B37FB6" w:rsidP="00D52733">
            <w:pPr>
              <w:rPr>
                <w:rFonts w:ascii="Sylfaen" w:hAnsi="Sylfaen"/>
                <w:sz w:val="20"/>
                <w:szCs w:val="20"/>
              </w:rPr>
            </w:pPr>
            <w:r w:rsidRPr="00D25BEB">
              <w:rPr>
                <w:rFonts w:ascii="Sylfaen" w:hAnsi="Sylfaen" w:cs="Arial"/>
                <w:sz w:val="20"/>
                <w:szCs w:val="20"/>
                <w:lang w:val="hy-AM"/>
              </w:rPr>
              <w:t>Оценки</w:t>
            </w:r>
          </w:p>
        </w:tc>
        <w:tc>
          <w:tcPr>
            <w:tcW w:w="4703" w:type="dxa"/>
            <w:shd w:val="clear" w:color="auto" w:fill="auto"/>
          </w:tcPr>
          <w:p w:rsidR="00B37FB6" w:rsidRPr="00D25E09" w:rsidRDefault="00B37FB6" w:rsidP="00D52733">
            <w:pPr>
              <w:rPr>
                <w:rFonts w:ascii="Sylfaen" w:hAnsi="Sylfaen"/>
                <w:sz w:val="20"/>
                <w:szCs w:val="20"/>
              </w:rPr>
            </w:pPr>
            <w:r w:rsidRPr="00D25E09">
              <w:rPr>
                <w:rFonts w:ascii="Sylfaen" w:hAnsi="Sylfaen" w:cs="Arial"/>
                <w:sz w:val="20"/>
                <w:szCs w:val="20"/>
              </w:rPr>
              <w:t>Подробнее</w:t>
            </w:r>
            <w:r w:rsidRPr="00D25E09">
              <w:rPr>
                <w:rFonts w:ascii="Sylfaen" w:hAnsi="Sylfaen"/>
                <w:sz w:val="20"/>
                <w:szCs w:val="20"/>
              </w:rPr>
              <w:t xml:space="preserve"> </w:t>
            </w:r>
            <w:r w:rsidRPr="00D25E09">
              <w:rPr>
                <w:rFonts w:ascii="Sylfaen" w:hAnsi="Sylfaen" w:cs="Arial"/>
                <w:sz w:val="20"/>
                <w:szCs w:val="20"/>
              </w:rPr>
              <w:t>в соответствии с</w:t>
            </w:r>
            <w:r w:rsidRPr="00D25E09">
              <w:rPr>
                <w:rFonts w:ascii="Sylfaen" w:hAnsi="Sylfaen"/>
                <w:sz w:val="20"/>
                <w:szCs w:val="20"/>
              </w:rPr>
              <w:t xml:space="preserve"> </w:t>
            </w:r>
            <w:r w:rsidRPr="00D25E09">
              <w:rPr>
                <w:rFonts w:ascii="Sylfaen" w:hAnsi="Sylfaen" w:cs="Arial"/>
                <w:sz w:val="20"/>
                <w:szCs w:val="20"/>
              </w:rPr>
              <w:t>объекты</w:t>
            </w:r>
            <w:r w:rsidRPr="00D25E09">
              <w:rPr>
                <w:rFonts w:ascii="Sylfaen" w:hAnsi="Sylfaen"/>
                <w:sz w:val="20"/>
                <w:szCs w:val="20"/>
              </w:rPr>
              <w:t xml:space="preserve"> </w:t>
            </w:r>
            <w:r w:rsidRPr="00D25E09">
              <w:rPr>
                <w:rFonts w:ascii="Sylfaen" w:hAnsi="Sylfaen" w:cs="Arial"/>
                <w:sz w:val="20"/>
                <w:szCs w:val="20"/>
              </w:rPr>
              <w:t>оценки</w:t>
            </w:r>
            <w:r w:rsidRPr="00D25E09">
              <w:rPr>
                <w:rFonts w:ascii="Sylfaen" w:hAnsi="Sylfaen"/>
                <w:sz w:val="20"/>
                <w:szCs w:val="20"/>
              </w:rPr>
              <w:t xml:space="preserve"> </w:t>
            </w:r>
            <w:r w:rsidRPr="00D25E09">
              <w:rPr>
                <w:rFonts w:ascii="Sylfaen" w:hAnsi="Sylfaen" w:cs="Arial"/>
                <w:sz w:val="20"/>
                <w:szCs w:val="20"/>
              </w:rPr>
              <w:t>состоит из:</w:t>
            </w:r>
          </w:p>
          <w:p w:rsidR="00B37FB6" w:rsidRPr="00D25E09" w:rsidRDefault="00B37FB6" w:rsidP="00B37FB6">
            <w:pPr>
              <w:pStyle w:val="ListParagraph"/>
              <w:numPr>
                <w:ilvl w:val="0"/>
                <w:numId w:val="34"/>
              </w:numPr>
              <w:contextualSpacing/>
              <w:rPr>
                <w:rFonts w:ascii="Sylfaen" w:hAnsi="Sylfaen"/>
                <w:sz w:val="20"/>
                <w:szCs w:val="20"/>
              </w:rPr>
            </w:pPr>
            <w:r w:rsidRPr="00D25E09">
              <w:rPr>
                <w:rFonts w:ascii="Sylfaen" w:hAnsi="Sylfaen" w:cs="Arial"/>
                <w:sz w:val="20"/>
                <w:szCs w:val="20"/>
              </w:rPr>
              <w:t>В соответствии с текущий нормы</w:t>
            </w:r>
          </w:p>
        </w:tc>
        <w:tc>
          <w:tcPr>
            <w:tcW w:w="1114" w:type="dxa"/>
            <w:shd w:val="clear" w:color="auto" w:fill="auto"/>
          </w:tcPr>
          <w:p w:rsidR="00B37FB6" w:rsidRPr="00D25BEB" w:rsidRDefault="00B37FB6" w:rsidP="00D52733">
            <w:pPr>
              <w:jc w:val="center"/>
              <w:rPr>
                <w:rFonts w:ascii="Sylfaen" w:hAnsi="Sylfaen"/>
                <w:sz w:val="20"/>
                <w:szCs w:val="20"/>
              </w:rPr>
            </w:pPr>
            <w:r w:rsidRPr="00D25BEB">
              <w:rPr>
                <w:rFonts w:ascii="Sylfaen" w:hAnsi="Sylfaen"/>
                <w:sz w:val="20"/>
                <w:szCs w:val="20"/>
              </w:rPr>
              <w:t>2</w:t>
            </w:r>
          </w:p>
        </w:tc>
      </w:tr>
    </w:tbl>
    <w:p w:rsidR="00B37FB6" w:rsidRPr="00A061C6" w:rsidRDefault="00B37FB6" w:rsidP="00B37FB6"/>
    <w:p w:rsidR="00CF0F86" w:rsidRPr="00CC3BF8" w:rsidRDefault="00CF0F86" w:rsidP="00CF0F86">
      <w:pPr>
        <w:widowControl w:val="0"/>
        <w:spacing w:after="160" w:line="360" w:lineRule="auto"/>
        <w:jc w:val="center"/>
        <w:rPr>
          <w:rFonts w:ascii="GHEA Grapalat" w:hAnsi="GHEA Grapalat"/>
          <w:sz w:val="20"/>
          <w:szCs w:val="20"/>
        </w:rPr>
      </w:pPr>
      <w:r w:rsidRPr="00CC3BF8">
        <w:rPr>
          <w:rFonts w:ascii="GHEA Grapalat" w:hAnsi="GHEA Grapalat"/>
          <w:sz w:val="20"/>
          <w:szCs w:val="20"/>
        </w:rPr>
        <w:t>ДОРАБОТКА ПРОЕКТА</w:t>
      </w:r>
    </w:p>
    <w:p w:rsidR="00CF0F86" w:rsidRPr="00CC3BF8" w:rsidRDefault="00CF0F86" w:rsidP="00CF0F86">
      <w:pPr>
        <w:widowControl w:val="0"/>
        <w:spacing w:after="160" w:line="360" w:lineRule="auto"/>
        <w:jc w:val="center"/>
        <w:rPr>
          <w:rFonts w:ascii="GHEA Grapalat" w:hAnsi="GHEA Grapalat"/>
          <w:sz w:val="20"/>
          <w:szCs w:val="20"/>
        </w:rPr>
      </w:pPr>
      <w:r w:rsidRPr="00CC3BF8">
        <w:rPr>
          <w:rFonts w:ascii="GHEA Grapalat" w:hAnsi="GHEA Grapalat"/>
          <w:sz w:val="20"/>
          <w:szCs w:val="20"/>
        </w:rPr>
        <w:t>В случае необходимости, если по результатам простой экспертизы выдано заключение с формулировкой: «Проект возвращен на доработку»), доработка проектно-сметной документации осуществляется без финансовой компенсации в срок не более 10 дней.</w:t>
      </w:r>
    </w:p>
    <w:p w:rsidR="00CF0F86" w:rsidRPr="00CC3BF8" w:rsidRDefault="00CF0F86" w:rsidP="00CF0F86">
      <w:pPr>
        <w:widowControl w:val="0"/>
        <w:spacing w:after="160" w:line="360" w:lineRule="auto"/>
        <w:jc w:val="center"/>
        <w:rPr>
          <w:rFonts w:ascii="GHEA Grapalat" w:hAnsi="GHEA Grapalat"/>
          <w:sz w:val="20"/>
          <w:szCs w:val="20"/>
        </w:rPr>
      </w:pPr>
      <w:r w:rsidRPr="00CC3BF8">
        <w:rPr>
          <w:rFonts w:ascii="GHEA Grapalat" w:hAnsi="GHEA Grapalat"/>
          <w:sz w:val="20"/>
          <w:szCs w:val="20"/>
        </w:rPr>
        <w:t>Проектная документация принимается заказчиком только при наличии всех необходимых согласований и положительного заключения экспертиз.</w:t>
      </w:r>
    </w:p>
    <w:p w:rsidR="00CF0F86" w:rsidRPr="00CF0F86" w:rsidRDefault="00CF0F86" w:rsidP="003B2F27">
      <w:pPr>
        <w:widowControl w:val="0"/>
        <w:spacing w:after="160" w:line="360" w:lineRule="auto"/>
        <w:jc w:val="center"/>
        <w:rPr>
          <w:rFonts w:ascii="GHEA Grapalat" w:hAnsi="GHEA Grapalat"/>
        </w:rPr>
      </w:pPr>
    </w:p>
    <w:p w:rsidR="00CF0F86" w:rsidRPr="00CF0F86" w:rsidRDefault="00CF0F86"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B37FB6">
      <w:pPr>
        <w:widowControl w:val="0"/>
        <w:spacing w:after="160" w:line="360" w:lineRule="auto"/>
        <w:jc w:val="right"/>
        <w:rPr>
          <w:rFonts w:ascii="GHEA Grapalat" w:hAnsi="GHEA Grapalat"/>
          <w:i/>
        </w:rPr>
      </w:pPr>
      <w:r w:rsidRPr="00AD29CE">
        <w:rPr>
          <w:rFonts w:ascii="GHEA Grapalat" w:hAnsi="GHEA Grapalat"/>
        </w:rPr>
        <w:br w:type="page"/>
      </w: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1170"/>
        <w:gridCol w:w="814"/>
        <w:gridCol w:w="658"/>
        <w:gridCol w:w="785"/>
        <w:gridCol w:w="544"/>
        <w:gridCol w:w="658"/>
        <w:gridCol w:w="562"/>
        <w:gridCol w:w="546"/>
        <w:gridCol w:w="580"/>
        <w:gridCol w:w="590"/>
        <w:gridCol w:w="841"/>
        <w:gridCol w:w="653"/>
        <w:gridCol w:w="621"/>
        <w:gridCol w:w="590"/>
        <w:gridCol w:w="643"/>
      </w:tblGrid>
      <w:tr w:rsidR="003B2F27" w:rsidRPr="00F412AC" w:rsidTr="00E64120">
        <w:trPr>
          <w:trHeight w:val="368"/>
          <w:jc w:val="center"/>
        </w:trPr>
        <w:tc>
          <w:tcPr>
            <w:tcW w:w="11226"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B37FB6">
        <w:trPr>
          <w:trHeight w:val="1807"/>
          <w:jc w:val="center"/>
        </w:trPr>
        <w:tc>
          <w:tcPr>
            <w:tcW w:w="971"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номер предусмотренного приглашением лота</w:t>
            </w:r>
          </w:p>
        </w:tc>
        <w:tc>
          <w:tcPr>
            <w:tcW w:w="1170"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промежуточный код, предусмотренный планом закупок по классификации ЕЗК (CPV)</w:t>
            </w:r>
          </w:p>
        </w:tc>
        <w:tc>
          <w:tcPr>
            <w:tcW w:w="814"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наименование</w:t>
            </w:r>
          </w:p>
        </w:tc>
        <w:tc>
          <w:tcPr>
            <w:tcW w:w="8271" w:type="dxa"/>
            <w:gridSpan w:val="13"/>
            <w:vAlign w:val="center"/>
          </w:tcPr>
          <w:p w:rsidR="003B2F27" w:rsidRPr="00E64120" w:rsidRDefault="003B2F27" w:rsidP="005B7138">
            <w:pPr>
              <w:widowControl w:val="0"/>
              <w:spacing w:after="120"/>
              <w:jc w:val="both"/>
              <w:rPr>
                <w:rFonts w:ascii="GHEA Grapalat" w:hAnsi="GHEA Grapalat"/>
                <w:sz w:val="20"/>
                <w:szCs w:val="20"/>
              </w:rPr>
            </w:pPr>
            <w:r w:rsidRPr="00E64120">
              <w:rPr>
                <w:rFonts w:ascii="GHEA Grapalat" w:hAnsi="GHEA Grapalat"/>
                <w:sz w:val="20"/>
                <w:szCs w:val="20"/>
              </w:rPr>
              <w:t>Оплату услуги предусматривается произвести в 20.</w:t>
            </w:r>
            <w:r w:rsidRPr="00E64120">
              <w:rPr>
                <w:rFonts w:ascii="GHEA Grapalat" w:hAnsi="GHEA Grapalat"/>
                <w:sz w:val="20"/>
                <w:szCs w:val="20"/>
              </w:rPr>
              <w:tab/>
              <w:t>г., по месяцам, в том числе</w:t>
            </w:r>
            <w:r w:rsidRPr="00E64120">
              <w:rPr>
                <w:rStyle w:val="FootnoteReference"/>
                <w:rFonts w:ascii="GHEA Grapalat" w:hAnsi="GHEA Grapalat"/>
                <w:sz w:val="20"/>
                <w:szCs w:val="20"/>
              </w:rPr>
              <w:footnoteReference w:customMarkFollows="1" w:id="16"/>
              <w:t>**</w:t>
            </w:r>
          </w:p>
        </w:tc>
      </w:tr>
      <w:tr w:rsidR="003B2F27" w:rsidRPr="00F412AC" w:rsidTr="00E64120">
        <w:trPr>
          <w:trHeight w:val="753"/>
          <w:jc w:val="center"/>
        </w:trPr>
        <w:tc>
          <w:tcPr>
            <w:tcW w:w="971" w:type="dxa"/>
          </w:tcPr>
          <w:p w:rsidR="003B2F27" w:rsidRPr="00E64120" w:rsidRDefault="003B2F27" w:rsidP="005B7138">
            <w:pPr>
              <w:widowControl w:val="0"/>
              <w:spacing w:after="120"/>
              <w:jc w:val="center"/>
              <w:rPr>
                <w:rFonts w:ascii="GHEA Grapalat" w:hAnsi="GHEA Grapalat"/>
                <w:sz w:val="20"/>
                <w:szCs w:val="20"/>
              </w:rPr>
            </w:pPr>
          </w:p>
        </w:tc>
        <w:tc>
          <w:tcPr>
            <w:tcW w:w="1170" w:type="dxa"/>
          </w:tcPr>
          <w:p w:rsidR="003B2F27" w:rsidRPr="00E64120" w:rsidRDefault="003B2F27" w:rsidP="005B7138">
            <w:pPr>
              <w:widowControl w:val="0"/>
              <w:spacing w:after="120"/>
              <w:jc w:val="center"/>
              <w:rPr>
                <w:rFonts w:ascii="GHEA Grapalat" w:hAnsi="GHEA Grapalat"/>
                <w:sz w:val="20"/>
                <w:szCs w:val="20"/>
              </w:rPr>
            </w:pPr>
          </w:p>
        </w:tc>
        <w:tc>
          <w:tcPr>
            <w:tcW w:w="814" w:type="dxa"/>
          </w:tcPr>
          <w:p w:rsidR="003B2F27" w:rsidRPr="00E64120" w:rsidRDefault="003B2F27" w:rsidP="005B7138">
            <w:pPr>
              <w:widowControl w:val="0"/>
              <w:spacing w:after="120"/>
              <w:jc w:val="center"/>
              <w:rPr>
                <w:rFonts w:ascii="GHEA Grapalat" w:hAnsi="GHEA Grapalat"/>
                <w:sz w:val="20"/>
                <w:szCs w:val="20"/>
              </w:rPr>
            </w:pPr>
          </w:p>
        </w:tc>
        <w:tc>
          <w:tcPr>
            <w:tcW w:w="658" w:type="dxa"/>
            <w:vAlign w:val="center"/>
          </w:tcPr>
          <w:p w:rsidR="003B2F27" w:rsidRPr="00E64120" w:rsidRDefault="003B2F27" w:rsidP="005B7138">
            <w:pPr>
              <w:widowControl w:val="0"/>
              <w:spacing w:after="120"/>
              <w:ind w:left="-161" w:right="-148"/>
              <w:jc w:val="center"/>
              <w:rPr>
                <w:rFonts w:ascii="GHEA Grapalat" w:hAnsi="GHEA Grapalat"/>
                <w:sz w:val="20"/>
                <w:szCs w:val="20"/>
              </w:rPr>
            </w:pPr>
            <w:r w:rsidRPr="00E64120">
              <w:rPr>
                <w:rFonts w:ascii="GHEA Grapalat" w:hAnsi="GHEA Grapalat"/>
                <w:sz w:val="20"/>
                <w:szCs w:val="20"/>
              </w:rPr>
              <w:t>январь</w:t>
            </w:r>
          </w:p>
        </w:tc>
        <w:tc>
          <w:tcPr>
            <w:tcW w:w="785" w:type="dxa"/>
            <w:vAlign w:val="center"/>
          </w:tcPr>
          <w:p w:rsidR="003B2F27" w:rsidRPr="00E64120" w:rsidRDefault="003B2F27" w:rsidP="005B7138">
            <w:pPr>
              <w:widowControl w:val="0"/>
              <w:spacing w:after="120"/>
              <w:ind w:left="-68" w:right="-108"/>
              <w:jc w:val="center"/>
              <w:rPr>
                <w:rFonts w:ascii="GHEA Grapalat" w:hAnsi="GHEA Grapalat" w:cs="Sylfaen"/>
                <w:sz w:val="20"/>
                <w:szCs w:val="20"/>
              </w:rPr>
            </w:pPr>
            <w:r w:rsidRPr="00E64120">
              <w:rPr>
                <w:rFonts w:ascii="GHEA Grapalat" w:hAnsi="GHEA Grapalat"/>
                <w:sz w:val="20"/>
                <w:szCs w:val="20"/>
              </w:rPr>
              <w:t>февраль</w:t>
            </w:r>
          </w:p>
        </w:tc>
        <w:tc>
          <w:tcPr>
            <w:tcW w:w="544" w:type="dxa"/>
            <w:vAlign w:val="center"/>
          </w:tcPr>
          <w:p w:rsidR="003B2F27" w:rsidRPr="00E64120" w:rsidRDefault="003B2F27" w:rsidP="005B7138">
            <w:pPr>
              <w:widowControl w:val="0"/>
              <w:spacing w:after="120"/>
              <w:ind w:left="-73" w:right="-73"/>
              <w:jc w:val="center"/>
              <w:rPr>
                <w:rFonts w:ascii="GHEA Grapalat" w:hAnsi="GHEA Grapalat"/>
                <w:sz w:val="20"/>
                <w:szCs w:val="20"/>
              </w:rPr>
            </w:pPr>
            <w:r w:rsidRPr="00E64120">
              <w:rPr>
                <w:rFonts w:ascii="GHEA Grapalat" w:hAnsi="GHEA Grapalat"/>
                <w:sz w:val="20"/>
                <w:szCs w:val="20"/>
              </w:rPr>
              <w:t>март</w:t>
            </w:r>
          </w:p>
        </w:tc>
        <w:tc>
          <w:tcPr>
            <w:tcW w:w="658" w:type="dxa"/>
            <w:vAlign w:val="center"/>
          </w:tcPr>
          <w:p w:rsidR="003B2F27" w:rsidRPr="00E64120" w:rsidRDefault="003B2F27" w:rsidP="005B7138">
            <w:pPr>
              <w:widowControl w:val="0"/>
              <w:spacing w:after="120"/>
              <w:ind w:left="-94" w:right="-80"/>
              <w:jc w:val="center"/>
              <w:rPr>
                <w:rFonts w:ascii="GHEA Grapalat" w:hAnsi="GHEA Grapalat" w:cs="Sylfaen"/>
                <w:sz w:val="20"/>
                <w:szCs w:val="20"/>
              </w:rPr>
            </w:pPr>
            <w:r w:rsidRPr="00E64120">
              <w:rPr>
                <w:rFonts w:ascii="GHEA Grapalat" w:hAnsi="GHEA Grapalat"/>
                <w:sz w:val="20"/>
                <w:szCs w:val="20"/>
              </w:rPr>
              <w:t>апрель</w:t>
            </w:r>
          </w:p>
        </w:tc>
        <w:tc>
          <w:tcPr>
            <w:tcW w:w="562" w:type="dxa"/>
            <w:vAlign w:val="center"/>
          </w:tcPr>
          <w:p w:rsidR="003B2F27" w:rsidRPr="00E64120" w:rsidRDefault="003B2F27" w:rsidP="005B7138">
            <w:pPr>
              <w:widowControl w:val="0"/>
              <w:spacing w:after="120"/>
              <w:ind w:left="-122" w:right="-94"/>
              <w:jc w:val="center"/>
              <w:rPr>
                <w:rFonts w:ascii="GHEA Grapalat" w:hAnsi="GHEA Grapalat"/>
                <w:sz w:val="20"/>
                <w:szCs w:val="20"/>
              </w:rPr>
            </w:pPr>
            <w:r w:rsidRPr="00E64120">
              <w:rPr>
                <w:rFonts w:ascii="GHEA Grapalat" w:hAnsi="GHEA Grapalat"/>
                <w:sz w:val="20"/>
                <w:szCs w:val="20"/>
              </w:rPr>
              <w:t>май</w:t>
            </w:r>
          </w:p>
        </w:tc>
        <w:tc>
          <w:tcPr>
            <w:tcW w:w="546" w:type="dxa"/>
            <w:vAlign w:val="center"/>
          </w:tcPr>
          <w:p w:rsidR="003B2F27" w:rsidRPr="00E64120" w:rsidRDefault="003B2F27" w:rsidP="005B7138">
            <w:pPr>
              <w:widowControl w:val="0"/>
              <w:spacing w:after="120"/>
              <w:ind w:left="-94" w:right="-128"/>
              <w:jc w:val="center"/>
              <w:rPr>
                <w:rFonts w:ascii="GHEA Grapalat" w:hAnsi="GHEA Grapalat"/>
                <w:sz w:val="20"/>
                <w:szCs w:val="20"/>
              </w:rPr>
            </w:pPr>
            <w:r w:rsidRPr="00E64120">
              <w:rPr>
                <w:rFonts w:ascii="GHEA Grapalat" w:hAnsi="GHEA Grapalat"/>
                <w:sz w:val="20"/>
                <w:szCs w:val="20"/>
              </w:rPr>
              <w:t>июнь</w:t>
            </w:r>
          </w:p>
        </w:tc>
        <w:tc>
          <w:tcPr>
            <w:tcW w:w="580" w:type="dxa"/>
            <w:vAlign w:val="center"/>
          </w:tcPr>
          <w:p w:rsidR="003B2F27" w:rsidRPr="00E64120" w:rsidRDefault="003B2F27" w:rsidP="005B7138">
            <w:pPr>
              <w:widowControl w:val="0"/>
              <w:spacing w:after="120"/>
              <w:ind w:left="-118" w:right="-122"/>
              <w:jc w:val="center"/>
              <w:rPr>
                <w:rFonts w:ascii="GHEA Grapalat" w:hAnsi="GHEA Grapalat"/>
                <w:sz w:val="20"/>
                <w:szCs w:val="20"/>
              </w:rPr>
            </w:pPr>
            <w:r w:rsidRPr="00E64120">
              <w:rPr>
                <w:rFonts w:ascii="GHEA Grapalat" w:hAnsi="GHEA Grapalat"/>
                <w:sz w:val="20"/>
                <w:szCs w:val="20"/>
              </w:rPr>
              <w:t>июль</w:t>
            </w:r>
          </w:p>
        </w:tc>
        <w:tc>
          <w:tcPr>
            <w:tcW w:w="590" w:type="dxa"/>
            <w:vAlign w:val="center"/>
          </w:tcPr>
          <w:p w:rsidR="003B2F27" w:rsidRPr="00E64120" w:rsidRDefault="003B2F27" w:rsidP="005B7138">
            <w:pPr>
              <w:widowControl w:val="0"/>
              <w:spacing w:after="120"/>
              <w:ind w:left="-94" w:right="-124"/>
              <w:jc w:val="center"/>
              <w:rPr>
                <w:rFonts w:ascii="GHEA Grapalat" w:hAnsi="GHEA Grapalat"/>
                <w:sz w:val="20"/>
                <w:szCs w:val="20"/>
              </w:rPr>
            </w:pPr>
            <w:r w:rsidRPr="00E64120">
              <w:rPr>
                <w:rFonts w:ascii="GHEA Grapalat" w:hAnsi="GHEA Grapalat"/>
                <w:sz w:val="20"/>
                <w:szCs w:val="20"/>
              </w:rPr>
              <w:t>август</w:t>
            </w:r>
          </w:p>
        </w:tc>
        <w:tc>
          <w:tcPr>
            <w:tcW w:w="841" w:type="dxa"/>
            <w:vAlign w:val="center"/>
          </w:tcPr>
          <w:p w:rsidR="003B2F27" w:rsidRPr="00E64120" w:rsidRDefault="003B2F27" w:rsidP="005B7138">
            <w:pPr>
              <w:widowControl w:val="0"/>
              <w:spacing w:after="120"/>
              <w:ind w:left="-108" w:right="-119"/>
              <w:jc w:val="center"/>
              <w:rPr>
                <w:rFonts w:ascii="GHEA Grapalat" w:hAnsi="GHEA Grapalat"/>
                <w:sz w:val="20"/>
                <w:szCs w:val="20"/>
              </w:rPr>
            </w:pPr>
            <w:r w:rsidRPr="00E64120">
              <w:rPr>
                <w:rFonts w:ascii="GHEA Grapalat" w:hAnsi="GHEA Grapalat"/>
                <w:sz w:val="20"/>
                <w:szCs w:val="20"/>
              </w:rPr>
              <w:t>сентябрь</w:t>
            </w:r>
          </w:p>
        </w:tc>
        <w:tc>
          <w:tcPr>
            <w:tcW w:w="653" w:type="dxa"/>
            <w:vAlign w:val="center"/>
          </w:tcPr>
          <w:p w:rsidR="003B2F27" w:rsidRPr="00E64120" w:rsidRDefault="003B2F27" w:rsidP="005B7138">
            <w:pPr>
              <w:widowControl w:val="0"/>
              <w:spacing w:after="120"/>
              <w:ind w:left="-113" w:right="-124"/>
              <w:jc w:val="center"/>
              <w:rPr>
                <w:rFonts w:ascii="GHEA Grapalat" w:hAnsi="GHEA Grapalat"/>
                <w:sz w:val="20"/>
                <w:szCs w:val="20"/>
              </w:rPr>
            </w:pPr>
            <w:r w:rsidRPr="00E64120">
              <w:rPr>
                <w:rFonts w:ascii="GHEA Grapalat" w:hAnsi="GHEA Grapalat"/>
                <w:sz w:val="20"/>
                <w:szCs w:val="20"/>
              </w:rPr>
              <w:t>октябрь</w:t>
            </w:r>
          </w:p>
        </w:tc>
        <w:tc>
          <w:tcPr>
            <w:tcW w:w="621" w:type="dxa"/>
            <w:vAlign w:val="center"/>
          </w:tcPr>
          <w:p w:rsidR="003B2F27" w:rsidRPr="00E64120" w:rsidRDefault="003B2F27" w:rsidP="005B7138">
            <w:pPr>
              <w:widowControl w:val="0"/>
              <w:spacing w:after="120"/>
              <w:ind w:left="-94" w:right="-108"/>
              <w:jc w:val="center"/>
              <w:rPr>
                <w:rFonts w:ascii="GHEA Grapalat" w:hAnsi="GHEA Grapalat"/>
                <w:sz w:val="20"/>
                <w:szCs w:val="20"/>
              </w:rPr>
            </w:pPr>
            <w:r w:rsidRPr="00E64120">
              <w:rPr>
                <w:rFonts w:ascii="GHEA Grapalat" w:hAnsi="GHEA Grapalat"/>
                <w:sz w:val="20"/>
                <w:szCs w:val="20"/>
              </w:rPr>
              <w:t>ноябрь</w:t>
            </w:r>
          </w:p>
        </w:tc>
        <w:tc>
          <w:tcPr>
            <w:tcW w:w="590" w:type="dxa"/>
            <w:vAlign w:val="center"/>
          </w:tcPr>
          <w:p w:rsidR="003B2F27" w:rsidRPr="00E64120" w:rsidRDefault="003B2F27" w:rsidP="005B7138">
            <w:pPr>
              <w:widowControl w:val="0"/>
              <w:spacing w:after="120"/>
              <w:ind w:left="-136" w:right="-80"/>
              <w:jc w:val="center"/>
              <w:rPr>
                <w:rFonts w:ascii="GHEA Grapalat" w:hAnsi="GHEA Grapalat"/>
                <w:sz w:val="20"/>
                <w:szCs w:val="20"/>
              </w:rPr>
            </w:pPr>
            <w:r w:rsidRPr="00E64120">
              <w:rPr>
                <w:rFonts w:ascii="GHEA Grapalat" w:hAnsi="GHEA Grapalat"/>
                <w:sz w:val="20"/>
                <w:szCs w:val="20"/>
              </w:rPr>
              <w:t>декабрь</w:t>
            </w:r>
          </w:p>
        </w:tc>
        <w:tc>
          <w:tcPr>
            <w:tcW w:w="643" w:type="dxa"/>
            <w:vAlign w:val="center"/>
          </w:tcPr>
          <w:p w:rsidR="003B2F27" w:rsidRPr="00E64120" w:rsidRDefault="003B2F27" w:rsidP="005B7138">
            <w:pPr>
              <w:widowControl w:val="0"/>
              <w:spacing w:after="120"/>
              <w:ind w:right="-1"/>
              <w:jc w:val="center"/>
              <w:rPr>
                <w:rFonts w:ascii="GHEA Grapalat" w:hAnsi="GHEA Grapalat"/>
                <w:sz w:val="20"/>
                <w:szCs w:val="20"/>
                <w:lang w:val="en-US"/>
              </w:rPr>
            </w:pPr>
            <w:r w:rsidRPr="00E64120">
              <w:rPr>
                <w:rFonts w:ascii="GHEA Grapalat" w:hAnsi="GHEA Grapalat"/>
                <w:sz w:val="20"/>
                <w:szCs w:val="20"/>
              </w:rPr>
              <w:t>Всего</w:t>
            </w:r>
          </w:p>
        </w:tc>
      </w:tr>
      <w:tr w:rsidR="00B37FB6" w:rsidRPr="00F412AC" w:rsidTr="00B37FB6">
        <w:trPr>
          <w:cantSplit/>
          <w:trHeight w:val="1134"/>
          <w:jc w:val="center"/>
        </w:trPr>
        <w:tc>
          <w:tcPr>
            <w:tcW w:w="971" w:type="dxa"/>
            <w:vAlign w:val="center"/>
          </w:tcPr>
          <w:p w:rsidR="00B37FB6" w:rsidRPr="00E64120" w:rsidRDefault="00B37FB6" w:rsidP="001D36D0">
            <w:pPr>
              <w:jc w:val="center"/>
              <w:rPr>
                <w:rFonts w:ascii="GHEA Grapalat" w:hAnsi="GHEA Grapalat"/>
                <w:sz w:val="20"/>
                <w:szCs w:val="20"/>
                <w:lang w:val="pt-BR"/>
              </w:rPr>
            </w:pPr>
            <w:r w:rsidRPr="00E64120">
              <w:rPr>
                <w:rFonts w:ascii="GHEA Grapalat" w:hAnsi="GHEA Grapalat"/>
                <w:sz w:val="20"/>
                <w:szCs w:val="20"/>
                <w:lang w:val="pt-BR"/>
              </w:rPr>
              <w:t>1</w:t>
            </w:r>
          </w:p>
        </w:tc>
        <w:tc>
          <w:tcPr>
            <w:tcW w:w="1170" w:type="dxa"/>
            <w:vAlign w:val="center"/>
          </w:tcPr>
          <w:p w:rsidR="00B37FB6" w:rsidRPr="00E64120" w:rsidRDefault="00B37FB6" w:rsidP="001D36D0">
            <w:pPr>
              <w:jc w:val="center"/>
              <w:rPr>
                <w:rFonts w:ascii="GHEA Grapalat" w:hAnsi="GHEA Grapalat"/>
                <w:sz w:val="20"/>
                <w:szCs w:val="20"/>
                <w:lang w:val="pt-BR"/>
              </w:rPr>
            </w:pPr>
            <w:r w:rsidRPr="00E64120">
              <w:rPr>
                <w:rFonts w:ascii="GHEA Grapalat" w:hAnsi="GHEA Grapalat"/>
                <w:sz w:val="20"/>
                <w:szCs w:val="20"/>
                <w:lang w:val="pt-BR"/>
              </w:rPr>
              <w:t>71241200</w:t>
            </w:r>
            <w:r>
              <w:rPr>
                <w:rFonts w:ascii="GHEA Grapalat" w:hAnsi="GHEA Grapalat"/>
                <w:sz w:val="20"/>
                <w:szCs w:val="20"/>
                <w:lang w:val="pt-BR"/>
              </w:rPr>
              <w:t>-2</w:t>
            </w:r>
          </w:p>
        </w:tc>
        <w:tc>
          <w:tcPr>
            <w:tcW w:w="814" w:type="dxa"/>
            <w:vAlign w:val="center"/>
          </w:tcPr>
          <w:p w:rsidR="00B37FB6" w:rsidRPr="00E64120" w:rsidRDefault="00B37FB6" w:rsidP="001D36D0">
            <w:pPr>
              <w:pStyle w:val="ListParagraph"/>
              <w:ind w:left="-90" w:firstLine="7"/>
              <w:jc w:val="center"/>
              <w:rPr>
                <w:rFonts w:ascii="GHEA Grapalat" w:hAnsi="GHEA Grapalat"/>
                <w:sz w:val="20"/>
                <w:szCs w:val="20"/>
                <w:lang w:val="pt-BR"/>
              </w:rPr>
            </w:pPr>
            <w:r w:rsidRPr="00E64120">
              <w:rPr>
                <w:rFonts w:ascii="GHEA Grapalat" w:hAnsi="GHEA Grapalat"/>
                <w:sz w:val="20"/>
                <w:szCs w:val="20"/>
                <w:lang w:val="pt-BR"/>
              </w:rPr>
              <w:t>подготовка проекта, оценка стоимости</w:t>
            </w:r>
          </w:p>
        </w:tc>
        <w:tc>
          <w:tcPr>
            <w:tcW w:w="658"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785"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544"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658"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562"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546"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580"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590"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841"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653"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621"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590"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c>
          <w:tcPr>
            <w:tcW w:w="643" w:type="dxa"/>
            <w:textDirection w:val="tbRl"/>
            <w:vAlign w:val="center"/>
          </w:tcPr>
          <w:p w:rsidR="00B37FB6" w:rsidRDefault="00B37FB6" w:rsidP="00B37FB6">
            <w:pPr>
              <w:ind w:left="113" w:right="113"/>
              <w:jc w:val="center"/>
            </w:pPr>
            <w:r w:rsidRPr="00E4406B">
              <w:rPr>
                <w:rFonts w:ascii="GHEA Grapalat" w:hAnsi="GHEA Grapalat"/>
                <w:sz w:val="20"/>
                <w:szCs w:val="20"/>
                <w:lang w:val="pt-BR"/>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CF0F86">
          <w:footerReference w:type="default" r:id="rId9"/>
          <w:footnotePr>
            <w:pos w:val="beneathText"/>
          </w:footnotePr>
          <w:pgSz w:w="11907" w:h="16840" w:code="9"/>
          <w:pgMar w:top="1134" w:right="927"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0"/>
        <w:gridCol w:w="14"/>
        <w:gridCol w:w="4926"/>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81"/>
        <w:gridCol w:w="2041"/>
        <w:gridCol w:w="1876"/>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28"/>
        <w:gridCol w:w="4858"/>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C8" w:rsidRDefault="003844C8">
      <w:r>
        <w:separator/>
      </w:r>
    </w:p>
  </w:endnote>
  <w:endnote w:type="continuationSeparator" w:id="0">
    <w:p w:rsidR="003844C8" w:rsidRDefault="0038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CC"/>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18442B" w:rsidRPr="00305BEC" w:rsidRDefault="00276724">
        <w:pPr>
          <w:pStyle w:val="Footer"/>
          <w:jc w:val="center"/>
          <w:rPr>
            <w:rFonts w:ascii="GHEA Grapalat" w:hAnsi="GHEA Grapalat"/>
            <w:sz w:val="24"/>
            <w:szCs w:val="24"/>
          </w:rPr>
        </w:pPr>
        <w:r w:rsidRPr="00305BEC">
          <w:rPr>
            <w:rFonts w:ascii="GHEA Grapalat" w:hAnsi="GHEA Grapalat"/>
            <w:sz w:val="24"/>
            <w:szCs w:val="24"/>
          </w:rPr>
          <w:fldChar w:fldCharType="begin"/>
        </w:r>
        <w:r w:rsidR="0018442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C3BF8">
          <w:rPr>
            <w:rFonts w:ascii="GHEA Grapalat" w:hAnsi="GHEA Grapalat"/>
            <w:noProof/>
            <w:sz w:val="24"/>
            <w:szCs w:val="24"/>
          </w:rPr>
          <w:t>76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C8" w:rsidRDefault="003844C8">
      <w:r>
        <w:separator/>
      </w:r>
    </w:p>
  </w:footnote>
  <w:footnote w:type="continuationSeparator" w:id="0">
    <w:p w:rsidR="003844C8" w:rsidRDefault="003844C8">
      <w:r>
        <w:continuationSeparator/>
      </w:r>
    </w:p>
  </w:footnote>
  <w:footnote w:id="1">
    <w:p w:rsidR="0018442B" w:rsidRPr="008842CE" w:rsidRDefault="0018442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8442B" w:rsidRPr="000811C1" w:rsidRDefault="0018442B">
      <w:pPr>
        <w:pStyle w:val="FootnoteText"/>
        <w:rPr>
          <w:lang w:val="af-ZA"/>
        </w:rPr>
      </w:pPr>
    </w:p>
  </w:footnote>
  <w:footnote w:id="2">
    <w:p w:rsidR="0022462E" w:rsidRPr="00511966" w:rsidRDefault="0022462E" w:rsidP="0022462E">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3">
    <w:p w:rsidR="0018442B" w:rsidRPr="00B15560" w:rsidRDefault="0018442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8442B" w:rsidRPr="000811C1" w:rsidRDefault="0018442B" w:rsidP="0027573B">
      <w:pPr>
        <w:pStyle w:val="FootnoteText"/>
        <w:rPr>
          <w:rFonts w:ascii="Sylfaen" w:hAnsi="Sylfaen"/>
          <w:sz w:val="18"/>
          <w:szCs w:val="18"/>
        </w:rPr>
      </w:pPr>
    </w:p>
  </w:footnote>
  <w:footnote w:id="4">
    <w:p w:rsidR="0018442B" w:rsidRPr="00A31673" w:rsidRDefault="0018442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18442B" w:rsidRDefault="0018442B" w:rsidP="006B3E56">
      <w:pPr>
        <w:jc w:val="both"/>
      </w:pPr>
    </w:p>
    <w:p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8442B" w:rsidRPr="008D64EE" w:rsidRDefault="0018442B" w:rsidP="006B3E56">
      <w:pPr>
        <w:pStyle w:val="FootnoteText"/>
        <w:rPr>
          <w:rFonts w:asciiTheme="minorHAnsi" w:hAnsiTheme="minorHAnsi"/>
        </w:rPr>
      </w:pPr>
    </w:p>
  </w:footnote>
  <w:footnote w:id="6">
    <w:p w:rsidR="0018442B" w:rsidRPr="00D3436F" w:rsidRDefault="001844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8442B" w:rsidRPr="00D3436F" w:rsidRDefault="0018442B">
      <w:pPr>
        <w:pStyle w:val="FootnoteText"/>
        <w:rPr>
          <w:lang w:val="es-ES"/>
        </w:rPr>
      </w:pPr>
    </w:p>
  </w:footnote>
  <w:footnote w:id="7">
    <w:p w:rsidR="00DB7E23" w:rsidRPr="008842CE" w:rsidRDefault="00DB7E23" w:rsidP="00DB7E23">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B7E23" w:rsidRPr="008842CE" w:rsidRDefault="00DB7E23" w:rsidP="00DB7E23">
      <w:pPr>
        <w:pStyle w:val="FootnoteText"/>
        <w:jc w:val="both"/>
        <w:rPr>
          <w:rFonts w:ascii="GHEA Grapalat" w:hAnsi="GHEA Grapalat"/>
        </w:rPr>
      </w:pPr>
    </w:p>
  </w:footnote>
  <w:footnote w:id="8">
    <w:p w:rsidR="00DB7E23" w:rsidRPr="008842CE" w:rsidRDefault="00DB7E23" w:rsidP="00DB7E23">
      <w:pPr>
        <w:pStyle w:val="FootnoteText"/>
        <w:jc w:val="both"/>
      </w:pPr>
    </w:p>
  </w:footnote>
  <w:footnote w:id="9">
    <w:p w:rsidR="0018442B" w:rsidRPr="006F5F33" w:rsidRDefault="0018442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rsidR="0018442B" w:rsidRPr="00892F7F" w:rsidRDefault="0018442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8442B" w:rsidRPr="0013046C" w:rsidRDefault="0018442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8442B" w:rsidRPr="006F5F33" w:rsidRDefault="0018442B" w:rsidP="00E62EA8">
      <w:pPr>
        <w:pStyle w:val="FootnoteText"/>
        <w:jc w:val="both"/>
        <w:rPr>
          <w:rFonts w:ascii="GHEA Grapalat" w:hAnsi="GHEA Grapalat"/>
          <w:lang w:val="hy-AM"/>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w:t>
      </w:r>
    </w:p>
    <w:p w:rsidR="0018442B" w:rsidRPr="00576D9C" w:rsidRDefault="0018442B" w:rsidP="003B2F27">
      <w:pPr>
        <w:pStyle w:val="FootnoteText"/>
        <w:jc w:val="both"/>
        <w:rPr>
          <w:rFonts w:ascii="GHEA Grapalat" w:hAnsi="GHEA Grapalat"/>
          <w:lang w:val="hy-AM"/>
        </w:rPr>
      </w:pPr>
    </w:p>
  </w:footnote>
  <w:footnote w:id="11">
    <w:p w:rsidR="0018442B" w:rsidRPr="006F5F33" w:rsidRDefault="0018442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18442B" w:rsidRPr="006F5F33" w:rsidRDefault="0018442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rsidR="0018442B" w:rsidRPr="00F72971" w:rsidRDefault="0018442B" w:rsidP="003B2F27">
      <w:pPr>
        <w:pStyle w:val="FootnoteText"/>
        <w:jc w:val="both"/>
      </w:pPr>
    </w:p>
  </w:footnote>
  <w:footnote w:id="14">
    <w:p w:rsidR="0018442B" w:rsidRPr="00E40AC8" w:rsidRDefault="0018442B" w:rsidP="003B2F27">
      <w:pPr>
        <w:pStyle w:val="FootnoteText"/>
        <w:jc w:val="both"/>
      </w:pPr>
    </w:p>
  </w:footnote>
  <w:footnote w:id="15">
    <w:p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442B" w:rsidRPr="00CA2754" w:rsidRDefault="0018442B" w:rsidP="003B2F27">
      <w:pPr>
        <w:pStyle w:val="FootnoteText"/>
        <w:jc w:val="both"/>
        <w:rPr>
          <w:sz w:val="2"/>
          <w:szCs w:val="2"/>
        </w:rPr>
      </w:pPr>
    </w:p>
  </w:footnote>
  <w:footnote w:id="16">
    <w:p w:rsidR="0018442B" w:rsidRPr="00CA2754" w:rsidRDefault="0018442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9"/>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9"/>
  </w:num>
  <w:num w:numId="34">
    <w:abstractNumId w:val="8"/>
  </w:num>
  <w:num w:numId="3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03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8EE"/>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2F01"/>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62E"/>
    <w:rsid w:val="00224C7B"/>
    <w:rsid w:val="002250D8"/>
    <w:rsid w:val="0022515E"/>
    <w:rsid w:val="002252CD"/>
    <w:rsid w:val="00226412"/>
    <w:rsid w:val="002273AD"/>
    <w:rsid w:val="0022770A"/>
    <w:rsid w:val="00227C9F"/>
    <w:rsid w:val="0023034C"/>
    <w:rsid w:val="00230B12"/>
    <w:rsid w:val="00230C8F"/>
    <w:rsid w:val="00232FE2"/>
    <w:rsid w:val="00233B5F"/>
    <w:rsid w:val="00233BB7"/>
    <w:rsid w:val="00234D0A"/>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724"/>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48"/>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0F5"/>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AD4"/>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CC7"/>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4F9B"/>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7F728F"/>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539"/>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76E"/>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37FB6"/>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4E0"/>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29A0"/>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3BF8"/>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0F86"/>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4BF"/>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B7E23"/>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120"/>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2F15"/>
    <w:rsid w:val="00E84171"/>
    <w:rsid w:val="00E8425F"/>
    <w:rsid w:val="00E8435B"/>
    <w:rsid w:val="00E85A49"/>
    <w:rsid w:val="00E861BF"/>
    <w:rsid w:val="00E862FA"/>
    <w:rsid w:val="00E87147"/>
    <w:rsid w:val="00E90E72"/>
    <w:rsid w:val="00E90FD0"/>
    <w:rsid w:val="00E91A69"/>
    <w:rsid w:val="00E91D37"/>
    <w:rsid w:val="00E91F17"/>
    <w:rsid w:val="00E92272"/>
    <w:rsid w:val="00E92B37"/>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C9C"/>
    <w:rsid w:val="00F71F29"/>
    <w:rsid w:val="00F72971"/>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BA6858"/>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CF0F86"/>
  </w:style>
  <w:style w:type="character" w:customStyle="1" w:styleId="ezkurwreuab5ozgtqnkl">
    <w:name w:val="ezkurwreuab5ozgtqnkl"/>
    <w:basedOn w:val="DefaultParagraphFont"/>
    <w:rsid w:val="00DB7E23"/>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F6A8F-7512-42CC-A9AB-52431F12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81</Pages>
  <Words>14524</Words>
  <Characters>104873</Characters>
  <Application>Microsoft Office Word</Application>
  <DocSecurity>0</DocSecurity>
  <Lines>873</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119159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13</cp:revision>
  <cp:lastPrinted>2018-02-16T07:12:00Z</cp:lastPrinted>
  <dcterms:created xsi:type="dcterms:W3CDTF">2025-07-01T07:31:00Z</dcterms:created>
  <dcterms:modified xsi:type="dcterms:W3CDTF">2025-07-16T09:36:00Z</dcterms:modified>
</cp:coreProperties>
</file>